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E7A" w:rsidRDefault="00BB2E7A" w:rsidP="00555C09">
      <w:pPr>
        <w:jc w:val="center"/>
        <w:rPr>
          <w:rFonts w:ascii="Chevin pro" w:hAnsi="Chevin pro" w:cs="Arial"/>
          <w:sz w:val="22"/>
        </w:rPr>
      </w:pPr>
      <w:r w:rsidRPr="00EF3414">
        <w:rPr>
          <w:rFonts w:ascii="Chevin pro" w:hAnsi="Chevin pro" w:cs="Arial"/>
          <w:sz w:val="22"/>
        </w:rPr>
        <w:t>Агентский договор № _______</w:t>
      </w:r>
    </w:p>
    <w:p w:rsidR="00555C09" w:rsidRPr="00EF3414" w:rsidRDefault="00555C09" w:rsidP="00555C09">
      <w:pPr>
        <w:jc w:val="center"/>
        <w:rPr>
          <w:rFonts w:ascii="Chevin pro" w:hAnsi="Chevin pro" w:cs="Arial"/>
          <w:sz w:val="22"/>
        </w:rPr>
      </w:pPr>
    </w:p>
    <w:p w:rsidR="00BB2E7A" w:rsidRPr="00EF3414" w:rsidRDefault="00BB2E7A" w:rsidP="00555C09">
      <w:pPr>
        <w:ind w:left="0" w:firstLine="0"/>
        <w:rPr>
          <w:rFonts w:ascii="Chevin pro" w:hAnsi="Chevin pro" w:cs="Arial"/>
          <w:sz w:val="22"/>
        </w:rPr>
      </w:pPr>
      <w:r w:rsidRPr="00EF3414">
        <w:rPr>
          <w:rFonts w:ascii="Chevin pro" w:hAnsi="Chevin pro" w:cs="Arial"/>
          <w:spacing w:val="-1"/>
          <w:sz w:val="22"/>
        </w:rPr>
        <w:t>г. Москва</w:t>
      </w:r>
      <w:r w:rsidRPr="00EF3414">
        <w:rPr>
          <w:rFonts w:ascii="Chevin pro" w:hAnsi="Chevin pro" w:cs="Arial"/>
          <w:sz w:val="22"/>
        </w:rPr>
        <w:t xml:space="preserve">  </w:t>
      </w:r>
      <w:r w:rsidR="00555C09">
        <w:rPr>
          <w:rFonts w:ascii="Chevin pro" w:hAnsi="Chevin pro" w:cs="Arial"/>
          <w:sz w:val="22"/>
        </w:rPr>
        <w:tab/>
      </w:r>
      <w:r w:rsidR="00555C09">
        <w:rPr>
          <w:rFonts w:ascii="Chevin pro" w:hAnsi="Chevin pro" w:cs="Arial"/>
          <w:sz w:val="22"/>
        </w:rPr>
        <w:tab/>
      </w:r>
      <w:r w:rsidR="00555C09">
        <w:rPr>
          <w:rFonts w:ascii="Chevin pro" w:hAnsi="Chevin pro" w:cs="Arial"/>
          <w:sz w:val="22"/>
        </w:rPr>
        <w:tab/>
      </w:r>
      <w:r w:rsidR="009D58F6">
        <w:rPr>
          <w:rFonts w:ascii="Chevin pro" w:hAnsi="Chevin pro" w:cs="Arial"/>
          <w:sz w:val="22"/>
        </w:rPr>
        <w:t xml:space="preserve">                                                                      </w:t>
      </w:r>
      <w:r w:rsidRPr="00EF3414">
        <w:rPr>
          <w:rFonts w:ascii="Chevin pro" w:hAnsi="Chevin pro" w:cs="Arial"/>
          <w:sz w:val="22"/>
        </w:rPr>
        <w:t>«   » __________   20__ г.</w:t>
      </w:r>
    </w:p>
    <w:p w:rsidR="00BB2E7A" w:rsidRPr="00EF3414" w:rsidRDefault="00BB2E7A" w:rsidP="00083DBD">
      <w:pPr>
        <w:rPr>
          <w:rFonts w:ascii="Chevin pro" w:hAnsi="Chevin pro" w:cs="Arial"/>
          <w:sz w:val="22"/>
        </w:rPr>
      </w:pPr>
    </w:p>
    <w:p w:rsidR="00BB2E7A" w:rsidRPr="00EF3414" w:rsidRDefault="00BB2E7A" w:rsidP="00555C09">
      <w:pPr>
        <w:ind w:left="0" w:firstLine="708"/>
        <w:jc w:val="both"/>
        <w:rPr>
          <w:rFonts w:ascii="Chevin pro" w:hAnsi="Chevin pro" w:cs="Arial"/>
          <w:sz w:val="22"/>
        </w:rPr>
      </w:pPr>
      <w:r w:rsidRPr="00EF3414">
        <w:rPr>
          <w:rFonts w:ascii="Chevin pro" w:hAnsi="Chevin pro" w:cs="Arial"/>
          <w:b/>
          <w:sz w:val="22"/>
        </w:rPr>
        <w:t>Публичное акционерное общество «Башинформсвязь»</w:t>
      </w:r>
      <w:r w:rsidRPr="00EF3414">
        <w:rPr>
          <w:rFonts w:ascii="Chevin pro" w:hAnsi="Chevin pro" w:cs="Arial"/>
          <w:sz w:val="22"/>
        </w:rPr>
        <w:t>, именуемое в дальнейшем «</w:t>
      </w:r>
      <w:r w:rsidRPr="00EF3414">
        <w:rPr>
          <w:rFonts w:ascii="Chevin pro" w:hAnsi="Chevin pro" w:cs="Arial"/>
          <w:b/>
          <w:sz w:val="22"/>
        </w:rPr>
        <w:t>Принципал</w:t>
      </w:r>
      <w:r w:rsidRPr="00EF3414">
        <w:rPr>
          <w:rFonts w:ascii="Chevin pro" w:hAnsi="Chevin pro" w:cs="Arial"/>
          <w:sz w:val="22"/>
        </w:rPr>
        <w:t xml:space="preserve">», </w:t>
      </w:r>
      <w:r w:rsidRPr="00F12710">
        <w:rPr>
          <w:rFonts w:ascii="Chevin pro" w:hAnsi="Chevin pro" w:cs="Arial"/>
          <w:sz w:val="22"/>
        </w:rPr>
        <w:t>в лице генерального директора Сафеев</w:t>
      </w:r>
      <w:r w:rsidR="00B13C72" w:rsidRPr="00F12710">
        <w:rPr>
          <w:rFonts w:ascii="Chevin pro" w:hAnsi="Chevin pro" w:cs="Arial"/>
          <w:sz w:val="22"/>
        </w:rPr>
        <w:t>а</w:t>
      </w:r>
      <w:r w:rsidRPr="00F12710">
        <w:rPr>
          <w:rFonts w:ascii="Chevin pro" w:hAnsi="Chevin pro" w:cs="Arial"/>
          <w:sz w:val="22"/>
        </w:rPr>
        <w:t xml:space="preserve"> Рустем</w:t>
      </w:r>
      <w:r w:rsidR="00B13C72" w:rsidRPr="00F12710">
        <w:rPr>
          <w:rFonts w:ascii="Chevin pro" w:hAnsi="Chevin pro" w:cs="Arial"/>
          <w:sz w:val="22"/>
        </w:rPr>
        <w:t>а</w:t>
      </w:r>
      <w:r w:rsidRPr="00F12710">
        <w:rPr>
          <w:rFonts w:ascii="Chevin pro" w:hAnsi="Chevin pro" w:cs="Arial"/>
          <w:sz w:val="22"/>
        </w:rPr>
        <w:t xml:space="preserve"> Рузбекович</w:t>
      </w:r>
      <w:r w:rsidR="00B13C72" w:rsidRPr="00F12710">
        <w:rPr>
          <w:rFonts w:ascii="Chevin pro" w:hAnsi="Chevin pro" w:cs="Arial"/>
          <w:sz w:val="22"/>
        </w:rPr>
        <w:t>а</w:t>
      </w:r>
      <w:r w:rsidRPr="00F12710">
        <w:rPr>
          <w:rFonts w:ascii="Chevin pro" w:hAnsi="Chevin pro" w:cs="Arial"/>
          <w:sz w:val="22"/>
        </w:rPr>
        <w:t>, действующего</w:t>
      </w:r>
      <w:r w:rsidRPr="00EF3414">
        <w:rPr>
          <w:rFonts w:ascii="Chevin pro" w:hAnsi="Chevin pro" w:cs="Arial"/>
          <w:sz w:val="22"/>
        </w:rPr>
        <w:t xml:space="preserve"> на основании Устава, с одной стороны, и</w:t>
      </w:r>
    </w:p>
    <w:p w:rsidR="00B13C72" w:rsidRPr="00EF3414" w:rsidRDefault="00B13C72" w:rsidP="00555C09">
      <w:pPr>
        <w:ind w:left="0" w:firstLine="708"/>
        <w:jc w:val="both"/>
        <w:rPr>
          <w:rFonts w:ascii="Chevin pro" w:hAnsi="Chevin pro" w:cs="Arial"/>
          <w:sz w:val="22"/>
        </w:rPr>
      </w:pPr>
    </w:p>
    <w:p w:rsidR="0071444F" w:rsidRPr="00EF3414" w:rsidRDefault="00BB2E7A" w:rsidP="003A5928">
      <w:pPr>
        <w:ind w:left="0" w:firstLine="709"/>
        <w:jc w:val="both"/>
        <w:rPr>
          <w:rFonts w:ascii="Chevin pro" w:hAnsi="Chevin pro" w:cs="Arial"/>
          <w:sz w:val="22"/>
        </w:rPr>
      </w:pPr>
      <w:r w:rsidRPr="00EF3414">
        <w:rPr>
          <w:rFonts w:ascii="Chevin pro" w:hAnsi="Chevin pro" w:cs="Arial"/>
          <w:b/>
          <w:sz w:val="22"/>
        </w:rPr>
        <w:t>Общество с ограниченной ответственностью «Ростелеком – Розничные системы»</w:t>
      </w:r>
      <w:r w:rsidRPr="00EF3414">
        <w:rPr>
          <w:rFonts w:ascii="Chevin pro" w:hAnsi="Chevin pro" w:cs="Arial"/>
          <w:sz w:val="22"/>
        </w:rPr>
        <w:t>, именуемое в дальнейшем «</w:t>
      </w:r>
      <w:r w:rsidRPr="00EF3414">
        <w:rPr>
          <w:rFonts w:ascii="Chevin pro" w:hAnsi="Chevin pro" w:cs="Arial"/>
          <w:b/>
          <w:sz w:val="22"/>
        </w:rPr>
        <w:t>Агент</w:t>
      </w:r>
      <w:r w:rsidRPr="00EF3414">
        <w:rPr>
          <w:rFonts w:ascii="Chevin pro" w:hAnsi="Chevin pro" w:cs="Arial"/>
          <w:sz w:val="22"/>
        </w:rPr>
        <w:t xml:space="preserve">», в лице </w:t>
      </w:r>
      <w:r w:rsidR="002E1073">
        <w:rPr>
          <w:rFonts w:ascii="Chevin pro" w:hAnsi="Chevin pro" w:cs="Arial"/>
          <w:sz w:val="22"/>
        </w:rPr>
        <w:t>Коммерческого</w:t>
      </w:r>
      <w:r w:rsidRPr="00EF3414">
        <w:rPr>
          <w:rFonts w:ascii="Chevin pro" w:hAnsi="Chevin pro" w:cs="Arial"/>
          <w:sz w:val="22"/>
        </w:rPr>
        <w:t xml:space="preserve"> директора</w:t>
      </w:r>
      <w:r w:rsidR="002E1073">
        <w:rPr>
          <w:rFonts w:ascii="Chevin pro" w:hAnsi="Chevin pro" w:cs="Arial"/>
          <w:sz w:val="22"/>
        </w:rPr>
        <w:t xml:space="preserve"> Бибиковой Марины Леонидовны</w:t>
      </w:r>
      <w:r w:rsidRPr="00EF3414">
        <w:rPr>
          <w:rFonts w:ascii="Chevin pro" w:hAnsi="Chevin pro" w:cs="Arial"/>
          <w:sz w:val="22"/>
        </w:rPr>
        <w:t>, действующе</w:t>
      </w:r>
      <w:r w:rsidR="002A08EF">
        <w:rPr>
          <w:rFonts w:ascii="Chevin pro" w:hAnsi="Chevin pro" w:cs="Arial"/>
          <w:sz w:val="22"/>
        </w:rPr>
        <w:t>й</w:t>
      </w:r>
      <w:r w:rsidRPr="00EF3414">
        <w:rPr>
          <w:rFonts w:ascii="Chevin pro" w:hAnsi="Chevin pro" w:cs="Arial"/>
          <w:sz w:val="22"/>
        </w:rPr>
        <w:t xml:space="preserve"> на основании </w:t>
      </w:r>
      <w:r w:rsidR="002A08EF">
        <w:rPr>
          <w:rFonts w:ascii="Chevin pro" w:hAnsi="Chevin pro" w:cs="Arial"/>
          <w:sz w:val="22"/>
        </w:rPr>
        <w:t>доверенности №</w:t>
      </w:r>
      <w:r w:rsidR="002E1073">
        <w:rPr>
          <w:rFonts w:ascii="Chevin pro" w:hAnsi="Chevin pro" w:cs="Arial"/>
          <w:sz w:val="22"/>
        </w:rPr>
        <w:t>1068 от 01.09.2015 г.</w:t>
      </w:r>
      <w:r w:rsidRPr="00EF3414">
        <w:rPr>
          <w:rFonts w:ascii="Chevin pro" w:hAnsi="Chevin pro" w:cs="Arial"/>
          <w:sz w:val="22"/>
        </w:rPr>
        <w:t>, с другой стороны, заключили настоящий Д</w:t>
      </w:r>
      <w:r w:rsidR="0071444F" w:rsidRPr="00EF3414">
        <w:rPr>
          <w:rFonts w:ascii="Chevin pro" w:hAnsi="Chevin pro" w:cs="Arial"/>
          <w:sz w:val="22"/>
        </w:rPr>
        <w:t>оговор о нижеследующем:</w:t>
      </w:r>
    </w:p>
    <w:p w:rsidR="0071444F" w:rsidRPr="00EF3414" w:rsidRDefault="0071444F" w:rsidP="00C207E6">
      <w:pPr>
        <w:pStyle w:val="a0"/>
        <w:numPr>
          <w:ilvl w:val="0"/>
          <w:numId w:val="1"/>
        </w:numPr>
        <w:rPr>
          <w:rFonts w:ascii="Chevin pro" w:hAnsi="Chevin pro" w:cs="Arial"/>
          <w:sz w:val="22"/>
        </w:rPr>
      </w:pPr>
      <w:r w:rsidRPr="00EF3414">
        <w:rPr>
          <w:rFonts w:ascii="Chevin pro" w:hAnsi="Chevin pro" w:cs="Arial"/>
          <w:sz w:val="22"/>
        </w:rPr>
        <w:t>ПОНЯТИЯ И ТЕРМИНЫ</w:t>
      </w:r>
    </w:p>
    <w:p w:rsidR="00950AE6" w:rsidRPr="00EF3414" w:rsidRDefault="0071444F" w:rsidP="003A5928">
      <w:pPr>
        <w:ind w:left="0" w:firstLine="709"/>
        <w:jc w:val="both"/>
        <w:rPr>
          <w:rFonts w:ascii="Chevin pro" w:hAnsi="Chevin pro" w:cs="Arial"/>
          <w:sz w:val="22"/>
        </w:rPr>
      </w:pPr>
      <w:r w:rsidRPr="00EF3414">
        <w:rPr>
          <w:rFonts w:ascii="Chevin pro" w:hAnsi="Chevin pro" w:cs="Arial"/>
          <w:sz w:val="22"/>
        </w:rPr>
        <w:t>При исполнении и толковании настоящего Договора стороны используют следующие понятия и термины:</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sz w:val="22"/>
        </w:rPr>
        <w:t xml:space="preserve"> </w:t>
      </w:r>
      <w:r w:rsidRPr="00EF3414">
        <w:rPr>
          <w:rFonts w:ascii="Chevin pro" w:hAnsi="Chevin pro" w:cs="Arial"/>
          <w:b/>
          <w:sz w:val="22"/>
          <w:szCs w:val="24"/>
        </w:rPr>
        <w:t>«Абонент»</w:t>
      </w:r>
      <w:r w:rsidRPr="00EF3414">
        <w:rPr>
          <w:rFonts w:ascii="Chevin pro" w:hAnsi="Chevin pro" w:cs="Arial"/>
          <w:sz w:val="22"/>
          <w:szCs w:val="24"/>
        </w:rPr>
        <w:t xml:space="preserve"> – физическое лицо (гражданин), в том числе зарегистрированное в качестве индивидуального предпринимателя, с которыми Принципал заключил договор об оказании услуг связи при выделении для этих целей абонентского номера или уникального кода идентификации;</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sz w:val="22"/>
        </w:rPr>
        <w:t xml:space="preserve"> </w:t>
      </w:r>
      <w:r w:rsidRPr="00EF3414">
        <w:rPr>
          <w:rFonts w:ascii="Chevin pro" w:hAnsi="Chevin pro" w:cs="Arial"/>
          <w:b/>
          <w:sz w:val="22"/>
          <w:szCs w:val="24"/>
        </w:rPr>
        <w:t xml:space="preserve">«Абонентский договор» – </w:t>
      </w:r>
      <w:r w:rsidRPr="00EF3414">
        <w:rPr>
          <w:rFonts w:ascii="Chevin pro" w:hAnsi="Chevin pro" w:cs="Arial"/>
          <w:sz w:val="22"/>
          <w:szCs w:val="24"/>
        </w:rPr>
        <w:t>договор между Принципалом и Абонентом об оказании услуг связи, которые Принципал вправе оказывать Абонентам в соответствии с полученными лицензиями.  Права и обязанности по заключаемому Агентом Абонентскому договору возникают между Принципалом и Абонентом.</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sz w:val="22"/>
        </w:rPr>
        <w:t xml:space="preserve"> </w:t>
      </w:r>
      <w:r w:rsidRPr="00EF3414">
        <w:rPr>
          <w:rFonts w:ascii="Chevin pro" w:hAnsi="Chevin pro" w:cs="Arial"/>
          <w:b/>
          <w:sz w:val="22"/>
          <w:szCs w:val="24"/>
        </w:rPr>
        <w:t xml:space="preserve">«Договор» – </w:t>
      </w:r>
      <w:r w:rsidRPr="00EF3414">
        <w:rPr>
          <w:rFonts w:ascii="Chevin pro" w:hAnsi="Chevin pro" w:cs="Arial"/>
          <w:sz w:val="22"/>
          <w:szCs w:val="24"/>
        </w:rPr>
        <w:t>означает настоящий договор со всеми Приложениями, Изменениями, Дополнениями и Дополнительными соглашениями к нему.</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sz w:val="22"/>
        </w:rPr>
        <w:t xml:space="preserve"> </w:t>
      </w:r>
      <w:r w:rsidRPr="00EF3414">
        <w:rPr>
          <w:rFonts w:ascii="Chevin pro" w:hAnsi="Chevin pro" w:cs="Arial"/>
          <w:b/>
          <w:sz w:val="22"/>
          <w:szCs w:val="24"/>
        </w:rPr>
        <w:t xml:space="preserve">«Заявление» – </w:t>
      </w:r>
      <w:r w:rsidRPr="00EF3414">
        <w:rPr>
          <w:rFonts w:ascii="Chevin pro" w:hAnsi="Chevin pro" w:cs="Arial"/>
          <w:sz w:val="22"/>
          <w:szCs w:val="24"/>
        </w:rPr>
        <w:t>означает письменное обращение Клиента/Абонента в адрес Принципала о намерении заключить или расторгнуть Абонентский договор, изменить набор услуг, предоставляемых Принципалом.</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sz w:val="22"/>
        </w:rPr>
        <w:t xml:space="preserve"> </w:t>
      </w:r>
      <w:r w:rsidRPr="00EF3414">
        <w:rPr>
          <w:rFonts w:ascii="Chevin pro" w:hAnsi="Chevin pro" w:cs="Arial"/>
          <w:b/>
          <w:sz w:val="22"/>
          <w:szCs w:val="24"/>
        </w:rPr>
        <w:t>«Клиент»</w:t>
      </w:r>
      <w:r w:rsidRPr="00EF3414">
        <w:rPr>
          <w:rFonts w:ascii="Chevin pro" w:hAnsi="Chevin pro" w:cs="Arial"/>
          <w:sz w:val="22"/>
          <w:szCs w:val="24"/>
        </w:rPr>
        <w:t xml:space="preserve"> – физическое или юридическое лицо, которое намерено заключить Абонентский договор.</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sz w:val="22"/>
        </w:rPr>
        <w:t xml:space="preserve"> </w:t>
      </w:r>
      <w:r w:rsidRPr="00EF3414">
        <w:rPr>
          <w:rFonts w:ascii="Chevin pro" w:hAnsi="Chevin pro" w:cs="Arial"/>
          <w:b/>
          <w:sz w:val="22"/>
          <w:szCs w:val="24"/>
        </w:rPr>
        <w:t xml:space="preserve">«АРМ» - </w:t>
      </w:r>
      <w:r w:rsidRPr="00EF3414">
        <w:rPr>
          <w:rFonts w:ascii="Chevin pro" w:hAnsi="Chevin pro" w:cs="Arial"/>
          <w:sz w:val="22"/>
          <w:szCs w:val="24"/>
        </w:rPr>
        <w:t xml:space="preserve"> автоматизированное рабочее место сотрудника Агента.</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sz w:val="22"/>
        </w:rPr>
        <w:t xml:space="preserve"> </w:t>
      </w:r>
      <w:r w:rsidRPr="00EF3414">
        <w:rPr>
          <w:rFonts w:ascii="Chevin pro" w:hAnsi="Chevin pro" w:cs="Arial"/>
          <w:b/>
          <w:sz w:val="22"/>
          <w:szCs w:val="24"/>
        </w:rPr>
        <w:t>«Информационно-справочное обслуживание»</w:t>
      </w:r>
      <w:r w:rsidRPr="00EF3414">
        <w:rPr>
          <w:rFonts w:ascii="Chevin pro" w:hAnsi="Chevin pro" w:cs="Arial"/>
          <w:sz w:val="22"/>
          <w:szCs w:val="24"/>
        </w:rPr>
        <w:t xml:space="preserve"> - предоставление информации об Услугах связи, тарифах, задолженности, консультации по вопросам пользования Услугами связи в Центрах продаж и обслуживания Абонентов.</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sz w:val="22"/>
        </w:rPr>
        <w:t xml:space="preserve"> </w:t>
      </w:r>
      <w:r w:rsidRPr="00EF3414">
        <w:rPr>
          <w:rFonts w:ascii="Chevin pro" w:hAnsi="Chevin pro" w:cs="Arial"/>
          <w:b/>
          <w:sz w:val="22"/>
          <w:szCs w:val="24"/>
        </w:rPr>
        <w:t xml:space="preserve">«Корпоративная информационно-вычислительная сеть (КИВС)» </w:t>
      </w:r>
      <w:r w:rsidRPr="00EF3414">
        <w:rPr>
          <w:rFonts w:ascii="Chevin pro" w:hAnsi="Chevin pro" w:cs="Arial"/>
          <w:sz w:val="22"/>
          <w:szCs w:val="24"/>
        </w:rPr>
        <w:t>- технологическая система Принципала, включающая в себя совокупность технологических и программных средств, используемых для осуществления электронного документооборота, информационного обмена, формирования данных и иных целей предпринимательской деятельности Принципала.</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t>«Центры продаж и обслуживания Абонентов (ЦПО)»</w:t>
      </w:r>
      <w:r w:rsidRPr="00EF3414">
        <w:rPr>
          <w:rFonts w:ascii="Chevin pro" w:hAnsi="Chevin pro" w:cs="Arial"/>
          <w:sz w:val="22"/>
          <w:szCs w:val="24"/>
        </w:rPr>
        <w:t xml:space="preserve"> - помещения, приспособленные для продаж и обслуживания Абонентов и Клиентов, имеющие соответствующие рабочие места и соответствующие идентифицирующие признаки обслуживания Абонентов Принципала (вывески на фасадах здания и т.п.). Требования к Центрам продаж и обслуживания Абонентов устанавливаются Принципалом и предоставляются Агенту в порядке, предусмотренном настоящим Договором.</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t xml:space="preserve">«Отчетный период» </w:t>
      </w:r>
      <w:r w:rsidRPr="00EF3414">
        <w:rPr>
          <w:rFonts w:ascii="Chevin pro" w:hAnsi="Chevin pro" w:cs="Arial"/>
          <w:sz w:val="22"/>
          <w:szCs w:val="24"/>
        </w:rPr>
        <w:t>-</w:t>
      </w:r>
      <w:r w:rsidRPr="00EF3414">
        <w:rPr>
          <w:rFonts w:ascii="Chevin pro" w:hAnsi="Chevin pro" w:cs="Arial"/>
          <w:b/>
          <w:sz w:val="22"/>
          <w:szCs w:val="24"/>
        </w:rPr>
        <w:t xml:space="preserve"> </w:t>
      </w:r>
      <w:r w:rsidRPr="00EF3414">
        <w:rPr>
          <w:rFonts w:ascii="Chevin pro" w:hAnsi="Chevin pro" w:cs="Arial"/>
          <w:sz w:val="22"/>
          <w:szCs w:val="24"/>
        </w:rPr>
        <w:t>календарный месяц, в котором Агент исполнял поручение Принципала, указанное в п. 2.1 настоящего Договора.</w:t>
      </w:r>
    </w:p>
    <w:p w:rsidR="00950AE6" w:rsidRPr="00EF3414" w:rsidRDefault="00950AE6"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t xml:space="preserve">«Расчетный период» </w:t>
      </w:r>
      <w:bookmarkStart w:id="0" w:name="OLE_LINK11"/>
      <w:bookmarkStart w:id="1" w:name="OLE_LINK12"/>
      <w:r w:rsidRPr="00EF3414">
        <w:rPr>
          <w:rFonts w:ascii="Chevin pro" w:hAnsi="Chevin pro" w:cs="Arial"/>
          <w:b/>
          <w:sz w:val="22"/>
          <w:szCs w:val="24"/>
        </w:rPr>
        <w:t>–</w:t>
      </w:r>
      <w:bookmarkEnd w:id="0"/>
      <w:bookmarkEnd w:id="1"/>
      <w:r w:rsidRPr="00EF3414">
        <w:rPr>
          <w:rFonts w:ascii="Chevin pro" w:hAnsi="Chevin pro" w:cs="Arial"/>
          <w:b/>
          <w:sz w:val="22"/>
          <w:szCs w:val="24"/>
        </w:rPr>
        <w:t xml:space="preserve"> </w:t>
      </w:r>
      <w:r w:rsidRPr="00EF3414">
        <w:rPr>
          <w:rFonts w:ascii="Chevin pro" w:hAnsi="Chevin pro" w:cs="Arial"/>
          <w:sz w:val="22"/>
          <w:szCs w:val="24"/>
        </w:rPr>
        <w:t>календарный месяц, следующий за Отчетным периодом</w:t>
      </w:r>
      <w:r w:rsidR="004E1FE9" w:rsidRPr="00EF3414">
        <w:rPr>
          <w:rFonts w:ascii="Chevin pro" w:hAnsi="Chevin pro" w:cs="Arial"/>
          <w:sz w:val="22"/>
          <w:szCs w:val="24"/>
        </w:rPr>
        <w:t>.</w:t>
      </w:r>
    </w:p>
    <w:p w:rsidR="004E1FE9" w:rsidRPr="00EF3414" w:rsidRDefault="004E1FE9"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t>«Тариф»</w:t>
      </w:r>
      <w:r w:rsidRPr="00EF3414">
        <w:rPr>
          <w:rFonts w:ascii="Chevin pro" w:hAnsi="Chevin pro" w:cs="Arial"/>
          <w:sz w:val="22"/>
          <w:szCs w:val="24"/>
        </w:rPr>
        <w:t xml:space="preserve"> </w:t>
      </w:r>
      <w:r w:rsidRPr="00EF3414">
        <w:rPr>
          <w:rFonts w:ascii="Chevin pro" w:hAnsi="Chevin pro" w:cs="Arial"/>
          <w:b/>
          <w:sz w:val="22"/>
          <w:szCs w:val="24"/>
        </w:rPr>
        <w:t xml:space="preserve">– </w:t>
      </w:r>
      <w:r w:rsidRPr="00EF3414">
        <w:rPr>
          <w:rFonts w:ascii="Chevin pro" w:hAnsi="Chevin pro" w:cs="Arial"/>
          <w:sz w:val="22"/>
          <w:szCs w:val="24"/>
        </w:rPr>
        <w:t>означает цену, по которой происходит расчет за оказанные Принципалом Услуги Клиентам.</w:t>
      </w:r>
    </w:p>
    <w:p w:rsidR="004E1FE9" w:rsidRPr="00EF3414" w:rsidRDefault="004E1FE9"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t xml:space="preserve">«Прейскурант» </w:t>
      </w:r>
      <w:r w:rsidRPr="00EF3414">
        <w:rPr>
          <w:rFonts w:ascii="Chevin pro" w:hAnsi="Chevin pro" w:cs="Arial"/>
          <w:sz w:val="22"/>
          <w:szCs w:val="24"/>
        </w:rPr>
        <w:t>- систематизированный сборник ценовых условий (тарифов) на услуги или наборы услуг, оказываемые Принципалом Абонентам.</w:t>
      </w:r>
    </w:p>
    <w:p w:rsidR="004E1FE9" w:rsidRPr="00F12710" w:rsidRDefault="004E1FE9"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shd w:val="clear" w:color="auto" w:fill="FFFFFF"/>
        </w:rPr>
        <w:t>«ПО Агента/Принципала</w:t>
      </w:r>
      <w:r w:rsidRPr="00EF3414">
        <w:rPr>
          <w:rFonts w:ascii="Chevin pro" w:hAnsi="Chevin pro" w:cs="Arial"/>
          <w:bCs/>
          <w:sz w:val="22"/>
          <w:szCs w:val="24"/>
          <w:shd w:val="clear" w:color="auto" w:fill="FFFFFF"/>
        </w:rPr>
        <w:t>»</w:t>
      </w:r>
      <w:r w:rsidRPr="00EF3414">
        <w:rPr>
          <w:rFonts w:ascii="Chevin pro" w:hAnsi="Chevin pro" w:cs="Arial"/>
          <w:sz w:val="22"/>
          <w:szCs w:val="24"/>
          <w:shd w:val="clear" w:color="auto" w:fill="FFFFFF"/>
        </w:rPr>
        <w:t xml:space="preserve"> </w:t>
      </w:r>
      <w:r w:rsidRPr="00EF3414">
        <w:rPr>
          <w:rFonts w:ascii="Chevin pro" w:hAnsi="Chevin pro" w:cs="Arial"/>
          <w:sz w:val="22"/>
          <w:szCs w:val="24"/>
        </w:rPr>
        <w:t xml:space="preserve">–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 Перечень информационных систем </w:t>
      </w:r>
      <w:r w:rsidRPr="00F12710">
        <w:rPr>
          <w:rFonts w:ascii="Chevin pro" w:hAnsi="Chevin pro" w:cs="Arial"/>
          <w:sz w:val="22"/>
          <w:szCs w:val="24"/>
        </w:rPr>
        <w:t>Принципала, к которым предоставляется доступ  работникам  Агента содержится в Приложении № 8.1.</w:t>
      </w:r>
    </w:p>
    <w:p w:rsidR="004E1FE9" w:rsidRPr="00EF3414" w:rsidRDefault="004E1FE9"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lastRenderedPageBreak/>
        <w:t>«Оборудование»</w:t>
      </w:r>
      <w:r w:rsidRPr="00EF3414">
        <w:rPr>
          <w:rFonts w:ascii="Chevin pro" w:hAnsi="Chevin pro" w:cs="Arial"/>
          <w:sz w:val="22"/>
          <w:szCs w:val="24"/>
        </w:rPr>
        <w:t xml:space="preserve"> - оборудование, передаваемое Принципалом в пользование Абоненту в целях оказания Услуг  связи или Клиенту для личного пользования (исключительно оборудование, не предназначенное для оказания услуг связи)</w:t>
      </w:r>
    </w:p>
    <w:p w:rsidR="004E1FE9" w:rsidRPr="00EF3414" w:rsidRDefault="00BA40C1"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t xml:space="preserve"> </w:t>
      </w:r>
      <w:r w:rsidR="001F28C7" w:rsidRPr="00EF3414">
        <w:rPr>
          <w:rFonts w:ascii="Chevin pro" w:hAnsi="Chevin pro" w:cs="Arial"/>
          <w:b/>
          <w:sz w:val="22"/>
          <w:szCs w:val="24"/>
        </w:rPr>
        <w:t xml:space="preserve">«Сеть связи Принципала» («Сеть Принципала») - </w:t>
      </w:r>
      <w:r w:rsidR="001F28C7" w:rsidRPr="00EF3414">
        <w:rPr>
          <w:rFonts w:ascii="Chevin pro" w:hAnsi="Chevin pro" w:cs="Arial"/>
          <w:sz w:val="22"/>
          <w:szCs w:val="24"/>
        </w:rPr>
        <w:t>техническая система, включающая в себя сооружения и средства связи, обеспечивающая предоставление Услуг связи.</w:t>
      </w:r>
    </w:p>
    <w:p w:rsidR="001F28C7" w:rsidRPr="00EF3414" w:rsidRDefault="001F28C7"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t>«Субагент»</w:t>
      </w:r>
      <w:r w:rsidRPr="00EF3414">
        <w:rPr>
          <w:rFonts w:ascii="Chevin pro" w:hAnsi="Chevin pro" w:cs="Arial"/>
          <w:sz w:val="22"/>
          <w:szCs w:val="24"/>
        </w:rPr>
        <w:t xml:space="preserve"> - индивидуальный предприниматель  или юридическое лицо, с которым в соответствии с условиями настоящего Договора и в целях выполнения поручения, предусмотренного настоящим Договором, Агентом заключен субагентский договор.</w:t>
      </w:r>
    </w:p>
    <w:p w:rsidR="00FD31B5" w:rsidRPr="00EF3414" w:rsidRDefault="001F28C7"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t>«Территория действия Агента»</w:t>
      </w:r>
      <w:r w:rsidR="00FD31B5" w:rsidRPr="00EF3414">
        <w:rPr>
          <w:rFonts w:ascii="Chevin pro" w:hAnsi="Chevin pro" w:cs="Arial"/>
          <w:sz w:val="22"/>
          <w:szCs w:val="24"/>
        </w:rPr>
        <w:t xml:space="preserve"> - </w:t>
      </w:r>
      <w:r w:rsidR="00CA1192">
        <w:rPr>
          <w:rFonts w:ascii="Chevin pro" w:hAnsi="Chevin pro" w:cs="Arial"/>
          <w:sz w:val="22"/>
          <w:szCs w:val="24"/>
        </w:rPr>
        <w:t>Республика Башкортостан.</w:t>
      </w:r>
    </w:p>
    <w:p w:rsidR="00FD31B5" w:rsidRPr="00EF3414" w:rsidRDefault="00FD31B5" w:rsidP="003A5928">
      <w:pPr>
        <w:pStyle w:val="a8"/>
        <w:numPr>
          <w:ilvl w:val="1"/>
          <w:numId w:val="1"/>
        </w:numPr>
        <w:spacing w:before="120"/>
        <w:ind w:left="0" w:firstLine="709"/>
        <w:jc w:val="both"/>
        <w:rPr>
          <w:rFonts w:ascii="Chevin pro" w:hAnsi="Chevin pro" w:cs="Arial"/>
          <w:sz w:val="22"/>
        </w:rPr>
      </w:pPr>
      <w:r w:rsidRPr="00EF3414">
        <w:rPr>
          <w:rFonts w:ascii="Chevin pro" w:hAnsi="Chevin pro" w:cs="Arial"/>
          <w:b/>
          <w:sz w:val="22"/>
          <w:szCs w:val="24"/>
        </w:rPr>
        <w:t xml:space="preserve">«Услуги связи» </w:t>
      </w:r>
      <w:r w:rsidRPr="00EF3414">
        <w:rPr>
          <w:rFonts w:ascii="Chevin pro" w:hAnsi="Chevin pro" w:cs="Arial"/>
          <w:sz w:val="22"/>
          <w:szCs w:val="24"/>
        </w:rPr>
        <w:t>-  услуги связи, оказываемые Принципалом на Территории действия Агента, в соответствии с выданными Принципалу Лицензиями:</w:t>
      </w:r>
    </w:p>
    <w:p w:rsidR="007C50D0" w:rsidRPr="00EF3414" w:rsidRDefault="007C50D0" w:rsidP="003A5928">
      <w:pPr>
        <w:pStyle w:val="a8"/>
        <w:keepLines/>
        <w:numPr>
          <w:ilvl w:val="0"/>
          <w:numId w:val="10"/>
        </w:numPr>
        <w:shd w:val="clear" w:color="auto" w:fill="FFFFFF"/>
        <w:tabs>
          <w:tab w:val="left" w:pos="993"/>
        </w:tabs>
        <w:autoSpaceDE w:val="0"/>
        <w:autoSpaceDN w:val="0"/>
        <w:adjustRightInd w:val="0"/>
        <w:spacing w:before="120"/>
        <w:ind w:left="0" w:firstLine="709"/>
        <w:jc w:val="both"/>
        <w:rPr>
          <w:rFonts w:ascii="Chevin pro" w:hAnsi="Chevin pro" w:cs="Arial"/>
          <w:sz w:val="22"/>
        </w:rPr>
      </w:pPr>
      <w:r w:rsidRPr="00EF3414">
        <w:rPr>
          <w:rFonts w:ascii="Chevin pro" w:hAnsi="Chevin pro" w:cs="Arial"/>
          <w:sz w:val="22"/>
        </w:rPr>
        <w:t xml:space="preserve">предоставление доступа к сети Интернет, в том числе по технологиям  xDSL (ADSL/ADSL2),  </w:t>
      </w:r>
      <w:r w:rsidR="003658B7" w:rsidRPr="00EF3414">
        <w:rPr>
          <w:rFonts w:ascii="Chevin pro" w:hAnsi="Chevin pro" w:cs="Arial"/>
          <w:sz w:val="22"/>
        </w:rPr>
        <w:t xml:space="preserve"> Ethernet, xPON</w:t>
      </w:r>
      <w:r w:rsidRPr="00EF3414">
        <w:rPr>
          <w:rFonts w:ascii="Chevin pro" w:hAnsi="Chevin pro" w:cs="Arial"/>
          <w:sz w:val="22"/>
        </w:rPr>
        <w:t>) (Далее - ШПД);</w:t>
      </w:r>
    </w:p>
    <w:p w:rsidR="007C50D0" w:rsidRPr="00EF3414" w:rsidRDefault="007C50D0" w:rsidP="003A5928">
      <w:pPr>
        <w:pStyle w:val="a8"/>
        <w:keepLines/>
        <w:numPr>
          <w:ilvl w:val="0"/>
          <w:numId w:val="10"/>
        </w:numPr>
        <w:shd w:val="clear" w:color="auto" w:fill="FFFFFF"/>
        <w:tabs>
          <w:tab w:val="left" w:pos="993"/>
        </w:tabs>
        <w:autoSpaceDE w:val="0"/>
        <w:autoSpaceDN w:val="0"/>
        <w:adjustRightInd w:val="0"/>
        <w:spacing w:before="120"/>
        <w:ind w:left="0" w:firstLine="709"/>
        <w:jc w:val="both"/>
        <w:rPr>
          <w:rFonts w:ascii="Chevin pro" w:hAnsi="Chevin pro" w:cs="Arial"/>
          <w:sz w:val="22"/>
        </w:rPr>
      </w:pPr>
      <w:r w:rsidRPr="00EF3414">
        <w:rPr>
          <w:rFonts w:ascii="Chevin pro" w:hAnsi="Chevin pro" w:cs="Arial"/>
          <w:sz w:val="22"/>
        </w:rPr>
        <w:t>Услуги местной телефонной связи</w:t>
      </w:r>
      <w:r w:rsidR="00133F1F">
        <w:rPr>
          <w:rFonts w:ascii="Chevin pro" w:hAnsi="Chevin pro" w:cs="Arial"/>
          <w:sz w:val="22"/>
        </w:rPr>
        <w:t>;</w:t>
      </w:r>
    </w:p>
    <w:p w:rsidR="00133F1F" w:rsidRDefault="00133F1F" w:rsidP="00133F1F">
      <w:pPr>
        <w:pStyle w:val="a8"/>
        <w:keepLines/>
        <w:numPr>
          <w:ilvl w:val="0"/>
          <w:numId w:val="10"/>
        </w:numPr>
        <w:shd w:val="clear" w:color="auto" w:fill="FFFFFF"/>
        <w:tabs>
          <w:tab w:val="left" w:pos="993"/>
        </w:tabs>
        <w:autoSpaceDE w:val="0"/>
        <w:autoSpaceDN w:val="0"/>
        <w:adjustRightInd w:val="0"/>
        <w:spacing w:before="120"/>
        <w:ind w:left="0" w:firstLine="709"/>
        <w:jc w:val="both"/>
        <w:rPr>
          <w:rFonts w:ascii="Chevin pro" w:hAnsi="Chevin pro" w:cs="Arial"/>
          <w:sz w:val="22"/>
        </w:rPr>
      </w:pPr>
      <w:r w:rsidRPr="00EF3414">
        <w:rPr>
          <w:rFonts w:ascii="Chevin pro" w:hAnsi="Chevin pro" w:cs="Arial"/>
          <w:sz w:val="22"/>
        </w:rPr>
        <w:t xml:space="preserve">IP-телефония, </w:t>
      </w:r>
    </w:p>
    <w:p w:rsidR="00133F1F" w:rsidRDefault="007C50D0" w:rsidP="00F5344F">
      <w:pPr>
        <w:pStyle w:val="a8"/>
        <w:keepLines/>
        <w:numPr>
          <w:ilvl w:val="0"/>
          <w:numId w:val="10"/>
        </w:numPr>
        <w:shd w:val="clear" w:color="auto" w:fill="FFFFFF"/>
        <w:tabs>
          <w:tab w:val="left" w:pos="993"/>
        </w:tabs>
        <w:autoSpaceDE w:val="0"/>
        <w:autoSpaceDN w:val="0"/>
        <w:adjustRightInd w:val="0"/>
        <w:spacing w:before="120"/>
        <w:ind w:left="0" w:firstLine="709"/>
        <w:jc w:val="both"/>
        <w:rPr>
          <w:rFonts w:ascii="Chevin pro" w:hAnsi="Chevin pro" w:cs="Arial"/>
          <w:sz w:val="22"/>
        </w:rPr>
      </w:pPr>
      <w:r w:rsidRPr="00EF3414">
        <w:rPr>
          <w:rFonts w:ascii="Chevin pro" w:hAnsi="Chevin pro" w:cs="Arial"/>
          <w:sz w:val="22"/>
        </w:rPr>
        <w:t>Услуги  внутризоновой телефонной связи (ВНЗ)</w:t>
      </w:r>
      <w:r w:rsidR="00133F1F">
        <w:rPr>
          <w:rFonts w:ascii="Chevin pro" w:hAnsi="Chevin pro" w:cs="Arial"/>
          <w:sz w:val="22"/>
        </w:rPr>
        <w:t>;</w:t>
      </w:r>
    </w:p>
    <w:p w:rsidR="008D0CF8" w:rsidRPr="00EF3414" w:rsidRDefault="007C50D0" w:rsidP="008D0CF8">
      <w:pPr>
        <w:pStyle w:val="a8"/>
        <w:keepLines/>
        <w:numPr>
          <w:ilvl w:val="0"/>
          <w:numId w:val="10"/>
        </w:numPr>
        <w:shd w:val="clear" w:color="auto" w:fill="FFFFFF"/>
        <w:tabs>
          <w:tab w:val="left" w:pos="993"/>
        </w:tabs>
        <w:autoSpaceDE w:val="0"/>
        <w:autoSpaceDN w:val="0"/>
        <w:adjustRightInd w:val="0"/>
        <w:spacing w:before="120"/>
        <w:ind w:left="0" w:firstLine="709"/>
        <w:jc w:val="both"/>
        <w:rPr>
          <w:rFonts w:ascii="Chevin pro" w:hAnsi="Chevin pro" w:cs="Arial"/>
          <w:sz w:val="22"/>
        </w:rPr>
      </w:pPr>
      <w:r w:rsidRPr="008D0CF8">
        <w:rPr>
          <w:rFonts w:ascii="Chevin pro" w:hAnsi="Chevin pro" w:cs="Arial"/>
          <w:sz w:val="22"/>
        </w:rPr>
        <w:t>Услуги кабельного</w:t>
      </w:r>
      <w:r w:rsidR="003658B7">
        <w:rPr>
          <w:rFonts w:ascii="Chevin pro" w:hAnsi="Chevin pro" w:cs="Arial"/>
          <w:sz w:val="22"/>
        </w:rPr>
        <w:t xml:space="preserve"> и цифрового телевидения </w:t>
      </w:r>
      <w:r w:rsidRPr="008D0CF8">
        <w:rPr>
          <w:rFonts w:ascii="Chevin pro" w:hAnsi="Chevin pro" w:cs="Arial"/>
          <w:sz w:val="22"/>
        </w:rPr>
        <w:t xml:space="preserve"> </w:t>
      </w:r>
      <w:r w:rsidR="003658B7">
        <w:rPr>
          <w:rFonts w:ascii="Chevin pro" w:hAnsi="Chevin pro" w:cs="Arial"/>
          <w:sz w:val="22"/>
        </w:rPr>
        <w:t xml:space="preserve"> </w:t>
      </w:r>
      <w:r w:rsidR="008D0CF8">
        <w:rPr>
          <w:rFonts w:ascii="Chevin pro" w:hAnsi="Chevin pro" w:cs="Arial"/>
          <w:sz w:val="22"/>
        </w:rPr>
        <w:t>(</w:t>
      </w:r>
      <w:r w:rsidR="003658B7" w:rsidRPr="00061A63">
        <w:rPr>
          <w:rFonts w:ascii="Chevin pro" w:hAnsi="Chevin pro" w:cs="Arial"/>
          <w:sz w:val="22"/>
        </w:rPr>
        <w:t>цифровое телевидение (IP-TV) </w:t>
      </w:r>
      <w:r w:rsidR="008D0CF8">
        <w:rPr>
          <w:rFonts w:ascii="Chevin pro" w:hAnsi="Chevin pro" w:cs="Arial"/>
          <w:sz w:val="22"/>
        </w:rPr>
        <w:t xml:space="preserve">, </w:t>
      </w:r>
      <w:r w:rsidR="00E9283F">
        <w:rPr>
          <w:rFonts w:ascii="Chevin pro" w:hAnsi="Chevin pro" w:cs="Arial"/>
          <w:sz w:val="22"/>
        </w:rPr>
        <w:t xml:space="preserve">кабельное </w:t>
      </w:r>
      <w:r w:rsidR="008D0CF8" w:rsidRPr="00EF3414">
        <w:rPr>
          <w:rFonts w:ascii="Chevin pro" w:hAnsi="Chevin pro" w:cs="Arial"/>
          <w:sz w:val="22"/>
        </w:rPr>
        <w:t xml:space="preserve">телевидение, </w:t>
      </w:r>
      <w:r w:rsidR="008D0CF8">
        <w:rPr>
          <w:rFonts w:ascii="Chevin pro" w:hAnsi="Chevin pro" w:cs="Arial"/>
          <w:sz w:val="22"/>
        </w:rPr>
        <w:t xml:space="preserve"> комплект «Цифровое ТВ»);</w:t>
      </w:r>
    </w:p>
    <w:p w:rsidR="007C50D0" w:rsidRPr="00EF3414" w:rsidRDefault="007C50D0" w:rsidP="003A5928">
      <w:pPr>
        <w:pStyle w:val="a8"/>
        <w:keepLines/>
        <w:numPr>
          <w:ilvl w:val="0"/>
          <w:numId w:val="10"/>
        </w:numPr>
        <w:shd w:val="clear" w:color="auto" w:fill="FFFFFF"/>
        <w:tabs>
          <w:tab w:val="left" w:pos="993"/>
        </w:tabs>
        <w:autoSpaceDE w:val="0"/>
        <w:autoSpaceDN w:val="0"/>
        <w:adjustRightInd w:val="0"/>
        <w:spacing w:before="120"/>
        <w:ind w:left="0" w:firstLine="709"/>
        <w:jc w:val="both"/>
        <w:rPr>
          <w:rFonts w:ascii="Chevin pro" w:hAnsi="Chevin pro" w:cs="Arial"/>
          <w:sz w:val="22"/>
        </w:rPr>
      </w:pPr>
      <w:r w:rsidRPr="00EF3414">
        <w:rPr>
          <w:rFonts w:ascii="Chevin pro" w:hAnsi="Chevin pro" w:cs="Arial"/>
          <w:sz w:val="22"/>
        </w:rPr>
        <w:t>Услуги связи для целей проводного радиовещания</w:t>
      </w:r>
      <w:r w:rsidR="00133F1F">
        <w:rPr>
          <w:rFonts w:ascii="Chevin pro" w:hAnsi="Chevin pro" w:cs="Arial"/>
          <w:sz w:val="22"/>
        </w:rPr>
        <w:t>,</w:t>
      </w:r>
    </w:p>
    <w:p w:rsidR="007C50D0" w:rsidRDefault="007C50D0" w:rsidP="003A5928">
      <w:pPr>
        <w:pStyle w:val="a8"/>
        <w:keepLines/>
        <w:numPr>
          <w:ilvl w:val="0"/>
          <w:numId w:val="10"/>
        </w:numPr>
        <w:shd w:val="clear" w:color="auto" w:fill="FFFFFF"/>
        <w:tabs>
          <w:tab w:val="left" w:pos="993"/>
        </w:tabs>
        <w:autoSpaceDE w:val="0"/>
        <w:autoSpaceDN w:val="0"/>
        <w:adjustRightInd w:val="0"/>
        <w:spacing w:before="120"/>
        <w:ind w:left="0" w:firstLine="709"/>
        <w:jc w:val="both"/>
        <w:rPr>
          <w:rFonts w:ascii="Chevin pro" w:hAnsi="Chevin pro" w:cs="Arial"/>
          <w:sz w:val="22"/>
        </w:rPr>
      </w:pPr>
      <w:r w:rsidRPr="00EF3414">
        <w:rPr>
          <w:rFonts w:ascii="Chevin pro" w:hAnsi="Chevin pro" w:cs="Arial"/>
          <w:sz w:val="22"/>
        </w:rPr>
        <w:t>Услуги телеграфной связи – действия по приему  внутренних и международных телеграмм»</w:t>
      </w:r>
      <w:r w:rsidR="00133F1F">
        <w:rPr>
          <w:rFonts w:ascii="Chevin pro" w:hAnsi="Chevin pro" w:cs="Arial"/>
          <w:sz w:val="22"/>
        </w:rPr>
        <w:t xml:space="preserve"> и передаче оператору связи</w:t>
      </w:r>
      <w:r w:rsidRPr="00EF3414">
        <w:rPr>
          <w:rFonts w:ascii="Chevin pro" w:hAnsi="Chevin pro" w:cs="Arial"/>
          <w:sz w:val="22"/>
        </w:rPr>
        <w:t>.</w:t>
      </w:r>
    </w:p>
    <w:p w:rsidR="00432A4E" w:rsidRPr="003C30ED" w:rsidRDefault="00432A4E" w:rsidP="00061A63">
      <w:pPr>
        <w:pStyle w:val="a8"/>
        <w:spacing w:before="120"/>
        <w:ind w:left="0" w:firstLine="0"/>
        <w:jc w:val="both"/>
        <w:rPr>
          <w:rFonts w:ascii="Chevin pro" w:hAnsi="Chevin pro" w:cs="Arial"/>
          <w:sz w:val="22"/>
          <w:szCs w:val="24"/>
        </w:rPr>
      </w:pPr>
      <w:r w:rsidRPr="00E9283F">
        <w:rPr>
          <w:rFonts w:ascii="Chevin pro" w:hAnsi="Chevin pro" w:cs="Arial"/>
          <w:sz w:val="22"/>
          <w:szCs w:val="24"/>
        </w:rPr>
        <w:t xml:space="preserve">Услуги связи, которые Принципал  распространяет как Агент на Территории действия Агента, в соответствии </w:t>
      </w:r>
      <w:r w:rsidRPr="003C30ED">
        <w:rPr>
          <w:rFonts w:ascii="Chevin pro" w:hAnsi="Chevin pro" w:cs="Arial"/>
          <w:sz w:val="22"/>
          <w:szCs w:val="24"/>
        </w:rPr>
        <w:t>с агентским договором, заключенным Принципал</w:t>
      </w:r>
      <w:r w:rsidR="00FB2287">
        <w:rPr>
          <w:rFonts w:ascii="Chevin pro" w:hAnsi="Chevin pro" w:cs="Arial"/>
          <w:sz w:val="22"/>
          <w:szCs w:val="24"/>
        </w:rPr>
        <w:t>ом</w:t>
      </w:r>
      <w:r w:rsidRPr="003C30ED">
        <w:rPr>
          <w:rFonts w:ascii="Chevin pro" w:hAnsi="Chevin pro" w:cs="Arial"/>
          <w:sz w:val="22"/>
          <w:szCs w:val="24"/>
        </w:rPr>
        <w:t xml:space="preserve">  с ПАО «Ростелеком» № __  от «__»__________г. </w:t>
      </w:r>
      <w:r w:rsidR="003C30ED">
        <w:rPr>
          <w:rFonts w:ascii="Chevin pro" w:hAnsi="Chevin pro" w:cs="Arial"/>
          <w:sz w:val="22"/>
          <w:szCs w:val="24"/>
        </w:rPr>
        <w:t xml:space="preserve"> и поручает  продажу и обслуживание</w:t>
      </w:r>
      <w:r w:rsidR="003C30ED" w:rsidRPr="003C30ED">
        <w:rPr>
          <w:rFonts w:ascii="Chevin pro" w:hAnsi="Chevin pro" w:cs="Arial"/>
          <w:b/>
          <w:sz w:val="22"/>
        </w:rPr>
        <w:t xml:space="preserve"> </w:t>
      </w:r>
      <w:r w:rsidR="003C30ED">
        <w:rPr>
          <w:rFonts w:ascii="Chevin pro" w:hAnsi="Chevin pro" w:cs="Arial"/>
          <w:b/>
          <w:sz w:val="22"/>
        </w:rPr>
        <w:t>ООО</w:t>
      </w:r>
      <w:r w:rsidR="003C30ED" w:rsidRPr="00EF3414">
        <w:rPr>
          <w:rFonts w:ascii="Chevin pro" w:hAnsi="Chevin pro" w:cs="Arial"/>
          <w:b/>
          <w:sz w:val="22"/>
        </w:rPr>
        <w:t xml:space="preserve"> «Ростелеком – Розничные системы»</w:t>
      </w:r>
      <w:r w:rsidR="003C30ED">
        <w:rPr>
          <w:rFonts w:ascii="Chevin pro" w:hAnsi="Chevin pro" w:cs="Arial"/>
          <w:sz w:val="22"/>
          <w:szCs w:val="24"/>
        </w:rPr>
        <w:t xml:space="preserve"> как Субагенту</w:t>
      </w:r>
      <w:r w:rsidR="00FB2287">
        <w:rPr>
          <w:rFonts w:ascii="Chevin pro" w:hAnsi="Chevin pro" w:cs="Arial"/>
          <w:sz w:val="22"/>
          <w:szCs w:val="24"/>
        </w:rPr>
        <w:t xml:space="preserve"> следующие услуги:</w:t>
      </w:r>
    </w:p>
    <w:p w:rsidR="00432A4E" w:rsidRDefault="00133F1F" w:rsidP="00061A63">
      <w:pPr>
        <w:pStyle w:val="a8"/>
        <w:keepLines/>
        <w:numPr>
          <w:ilvl w:val="0"/>
          <w:numId w:val="62"/>
        </w:numPr>
        <w:shd w:val="clear" w:color="auto" w:fill="FFFFFF"/>
        <w:tabs>
          <w:tab w:val="left" w:pos="993"/>
        </w:tabs>
        <w:autoSpaceDE w:val="0"/>
        <w:autoSpaceDN w:val="0"/>
        <w:adjustRightInd w:val="0"/>
        <w:spacing w:before="120"/>
        <w:jc w:val="both"/>
        <w:rPr>
          <w:rFonts w:ascii="Chevin pro" w:hAnsi="Chevin pro" w:cs="Arial"/>
          <w:sz w:val="22"/>
        </w:rPr>
      </w:pPr>
      <w:r>
        <w:rPr>
          <w:rFonts w:ascii="Chevin pro" w:hAnsi="Chevin pro" w:cs="Arial"/>
          <w:sz w:val="22"/>
        </w:rPr>
        <w:t>у</w:t>
      </w:r>
      <w:r w:rsidR="00432A4E" w:rsidRPr="00EF3414">
        <w:rPr>
          <w:rFonts w:ascii="Chevin pro" w:hAnsi="Chevin pro" w:cs="Arial"/>
          <w:sz w:val="22"/>
        </w:rPr>
        <w:t>слуги  междугородной и международной телефонной связи  (МГ/МН)</w:t>
      </w:r>
      <w:r w:rsidR="008D0CF8">
        <w:rPr>
          <w:rFonts w:ascii="Chevin pro" w:hAnsi="Chevin pro" w:cs="Arial"/>
          <w:sz w:val="22"/>
        </w:rPr>
        <w:t>;</w:t>
      </w:r>
    </w:p>
    <w:p w:rsidR="00AA115C" w:rsidRDefault="00AA115C" w:rsidP="00061A63">
      <w:pPr>
        <w:pStyle w:val="a8"/>
        <w:keepLines/>
        <w:numPr>
          <w:ilvl w:val="0"/>
          <w:numId w:val="62"/>
        </w:numPr>
        <w:shd w:val="clear" w:color="auto" w:fill="FFFFFF"/>
        <w:tabs>
          <w:tab w:val="left" w:pos="993"/>
        </w:tabs>
        <w:autoSpaceDE w:val="0"/>
        <w:autoSpaceDN w:val="0"/>
        <w:adjustRightInd w:val="0"/>
        <w:spacing w:before="120"/>
        <w:jc w:val="both"/>
        <w:rPr>
          <w:rFonts w:ascii="Chevin pro" w:hAnsi="Chevin pro" w:cs="Arial"/>
          <w:sz w:val="22"/>
        </w:rPr>
      </w:pPr>
      <w:r>
        <w:rPr>
          <w:rFonts w:ascii="Chevin pro" w:hAnsi="Chevin pro" w:cs="Arial"/>
          <w:sz w:val="22"/>
        </w:rPr>
        <w:t>продажа карт оплаты для оплаты МГ/МН связи.</w:t>
      </w:r>
    </w:p>
    <w:p w:rsidR="00AD68DB" w:rsidRPr="00F12710" w:rsidRDefault="007C50D0" w:rsidP="003A5928">
      <w:pPr>
        <w:pStyle w:val="a8"/>
        <w:numPr>
          <w:ilvl w:val="1"/>
          <w:numId w:val="1"/>
        </w:numPr>
        <w:spacing w:before="120"/>
        <w:ind w:left="0" w:firstLine="709"/>
        <w:jc w:val="both"/>
        <w:rPr>
          <w:rFonts w:ascii="Chevin pro" w:hAnsi="Chevin pro" w:cs="Arial"/>
          <w:sz w:val="22"/>
        </w:rPr>
      </w:pPr>
      <w:r w:rsidRPr="00F12710">
        <w:rPr>
          <w:rFonts w:ascii="Chevin pro" w:hAnsi="Chevin pro" w:cs="Arial"/>
          <w:b/>
          <w:sz w:val="22"/>
          <w:szCs w:val="24"/>
        </w:rPr>
        <w:t xml:space="preserve"> </w:t>
      </w:r>
      <w:r w:rsidR="00930494" w:rsidRPr="00F12710">
        <w:rPr>
          <w:rFonts w:ascii="Chevin pro" w:hAnsi="Chevin pro" w:cs="Arial"/>
          <w:b/>
          <w:sz w:val="22"/>
          <w:szCs w:val="24"/>
        </w:rPr>
        <w:t>«Б</w:t>
      </w:r>
      <w:r w:rsidR="00930494">
        <w:rPr>
          <w:rFonts w:ascii="Chevin pro" w:hAnsi="Chevin pro" w:cs="Arial"/>
          <w:b/>
          <w:sz w:val="22"/>
          <w:szCs w:val="24"/>
        </w:rPr>
        <w:t>АШТЕЛ</w:t>
      </w:r>
      <w:r w:rsidR="00930494" w:rsidRPr="00F12710">
        <w:rPr>
          <w:rFonts w:ascii="Chevin pro" w:hAnsi="Chevin pro" w:cs="Arial"/>
          <w:b/>
          <w:sz w:val="22"/>
          <w:szCs w:val="24"/>
        </w:rPr>
        <w:t>»</w:t>
      </w:r>
      <w:r w:rsidR="00930494">
        <w:rPr>
          <w:rFonts w:ascii="Chevin pro" w:hAnsi="Chevin pro" w:cs="Arial"/>
          <w:b/>
          <w:sz w:val="22"/>
          <w:szCs w:val="24"/>
        </w:rPr>
        <w:t xml:space="preserve"> </w:t>
      </w:r>
      <w:r w:rsidR="00930494" w:rsidRPr="00B2364D">
        <w:rPr>
          <w:rFonts w:ascii="Chevin pro" w:hAnsi="Chevin pro" w:cs="Arial"/>
          <w:b/>
          <w:sz w:val="22"/>
          <w:szCs w:val="24"/>
        </w:rPr>
        <w:t>(</w:t>
      </w:r>
      <w:r w:rsidR="00930494">
        <w:rPr>
          <w:rFonts w:ascii="Chevin pro" w:hAnsi="Chevin pro" w:cs="Arial"/>
          <w:b/>
          <w:sz w:val="22"/>
          <w:szCs w:val="24"/>
        </w:rPr>
        <w:t>«</w:t>
      </w:r>
      <w:r w:rsidR="00930494">
        <w:rPr>
          <w:rFonts w:ascii="Chevin pro" w:hAnsi="Chevin pro" w:cs="Arial"/>
          <w:b/>
          <w:sz w:val="22"/>
          <w:szCs w:val="24"/>
          <w:lang w:val="en-US"/>
        </w:rPr>
        <w:t>BASHTEL</w:t>
      </w:r>
      <w:r w:rsidR="00930494">
        <w:rPr>
          <w:rFonts w:ascii="Chevin pro" w:hAnsi="Chevin pro" w:cs="Arial"/>
          <w:b/>
          <w:sz w:val="22"/>
          <w:szCs w:val="24"/>
        </w:rPr>
        <w:t>»</w:t>
      </w:r>
      <w:r w:rsidR="00930494" w:rsidRPr="00B2364D">
        <w:rPr>
          <w:rFonts w:ascii="Chevin pro" w:hAnsi="Chevin pro" w:cs="Arial"/>
          <w:b/>
          <w:sz w:val="22"/>
          <w:szCs w:val="24"/>
        </w:rPr>
        <w:t>)</w:t>
      </w:r>
      <w:r w:rsidR="00930494" w:rsidRPr="00F12710">
        <w:rPr>
          <w:rFonts w:ascii="Chevin pro" w:hAnsi="Chevin pro" w:cs="Arial"/>
          <w:b/>
          <w:sz w:val="22"/>
          <w:szCs w:val="24"/>
        </w:rPr>
        <w:t xml:space="preserve"> </w:t>
      </w:r>
      <w:r w:rsidR="00AD68DB" w:rsidRPr="00F12710">
        <w:rPr>
          <w:rFonts w:ascii="Chevin pro" w:hAnsi="Chevin pro" w:cs="Arial"/>
          <w:b/>
          <w:sz w:val="22"/>
          <w:szCs w:val="24"/>
        </w:rPr>
        <w:t xml:space="preserve">- </w:t>
      </w:r>
      <w:r w:rsidR="00AD68DB" w:rsidRPr="00F12710">
        <w:rPr>
          <w:rFonts w:ascii="Chevin pro" w:hAnsi="Chevin pro" w:cs="Arial"/>
          <w:sz w:val="22"/>
          <w:szCs w:val="24"/>
        </w:rPr>
        <w:t>товарный знак Принципала, под которым оказываются услуги связи</w:t>
      </w:r>
      <w:r w:rsidR="00432A4E">
        <w:rPr>
          <w:rFonts w:ascii="Chevin pro" w:hAnsi="Chevin pro" w:cs="Arial"/>
          <w:sz w:val="22"/>
          <w:szCs w:val="24"/>
        </w:rPr>
        <w:t xml:space="preserve"> </w:t>
      </w:r>
      <w:r w:rsidR="00432A4E" w:rsidRPr="00F12710">
        <w:rPr>
          <w:rFonts w:ascii="Chevin pro" w:hAnsi="Chevin pro" w:cs="Arial"/>
          <w:sz w:val="22"/>
          <w:szCs w:val="24"/>
        </w:rPr>
        <w:t>Принципала</w:t>
      </w:r>
      <w:r w:rsidR="00BA40C1" w:rsidRPr="00F12710">
        <w:rPr>
          <w:rFonts w:ascii="Chevin pro" w:hAnsi="Chevin pro" w:cs="Arial"/>
          <w:sz w:val="22"/>
          <w:szCs w:val="24"/>
        </w:rPr>
        <w:t>.</w:t>
      </w:r>
    </w:p>
    <w:p w:rsidR="00AD68DB" w:rsidRPr="00EF3414" w:rsidRDefault="00AD68DB" w:rsidP="003A5928">
      <w:pPr>
        <w:numPr>
          <w:ilvl w:val="1"/>
          <w:numId w:val="1"/>
        </w:numPr>
        <w:shd w:val="clear" w:color="auto" w:fill="FFFFFF"/>
        <w:tabs>
          <w:tab w:val="left" w:pos="567"/>
          <w:tab w:val="left" w:pos="720"/>
        </w:tabs>
        <w:spacing w:before="120"/>
        <w:ind w:left="0" w:firstLine="709"/>
        <w:jc w:val="both"/>
        <w:rPr>
          <w:rFonts w:ascii="Chevin pro" w:hAnsi="Chevin pro" w:cs="Arial"/>
          <w:sz w:val="22"/>
        </w:rPr>
      </w:pPr>
      <w:r w:rsidRPr="00EF3414">
        <w:rPr>
          <w:rFonts w:ascii="Chevin pro" w:hAnsi="Chevin pro" w:cs="Arial"/>
          <w:b/>
          <w:sz w:val="22"/>
          <w:szCs w:val="24"/>
        </w:rPr>
        <w:t>Карта оплаты услуг связи Принципала  (далее Карта оплаты)</w:t>
      </w:r>
      <w:r w:rsidRPr="00EF3414">
        <w:rPr>
          <w:rFonts w:ascii="Chevin pro" w:hAnsi="Chevin pro" w:cs="Arial"/>
          <w:sz w:val="22"/>
          <w:szCs w:val="24"/>
        </w:rPr>
        <w:t xml:space="preserve"> - средство, позволяющее абоненту и (или) пользователю использовать услуги связи, идентифицировав абонента и (или) пользователя для Оператора связи как плательщика</w:t>
      </w:r>
      <w:r w:rsidR="00BA37C0" w:rsidRPr="00EF3414">
        <w:rPr>
          <w:rFonts w:ascii="Chevin pro" w:hAnsi="Chevin pro" w:cs="Arial"/>
          <w:sz w:val="22"/>
          <w:szCs w:val="24"/>
        </w:rPr>
        <w:t>.</w:t>
      </w:r>
    </w:p>
    <w:p w:rsidR="007C50D0" w:rsidRPr="00EF3414" w:rsidRDefault="007C50D0" w:rsidP="003A5928">
      <w:pPr>
        <w:numPr>
          <w:ilvl w:val="1"/>
          <w:numId w:val="1"/>
        </w:numPr>
        <w:shd w:val="clear" w:color="auto" w:fill="FFFFFF"/>
        <w:tabs>
          <w:tab w:val="left" w:pos="567"/>
          <w:tab w:val="left" w:pos="720"/>
        </w:tabs>
        <w:spacing w:before="120"/>
        <w:ind w:left="0" w:firstLine="709"/>
        <w:jc w:val="both"/>
        <w:rPr>
          <w:rFonts w:ascii="Chevin pro" w:hAnsi="Chevin pro" w:cs="Arial"/>
          <w:sz w:val="22"/>
        </w:rPr>
      </w:pPr>
      <w:r w:rsidRPr="00EF3414">
        <w:rPr>
          <w:rFonts w:ascii="Chevin pro" w:hAnsi="Chevin pro" w:cs="Arial"/>
          <w:b/>
          <w:bCs/>
          <w:iCs/>
          <w:sz w:val="22"/>
        </w:rPr>
        <w:t>Комплект «Цифровое ТВ»</w:t>
      </w:r>
      <w:r w:rsidRPr="00EF3414">
        <w:rPr>
          <w:rFonts w:ascii="Chevin pro" w:hAnsi="Chevin pro" w:cs="Arial"/>
          <w:bCs/>
          <w:iCs/>
          <w:sz w:val="22"/>
        </w:rPr>
        <w:t xml:space="preserve"> - комплект подключения к услугам телевидения, включающий оборудование для подключения услуг телевидения и предоплаченный трафик. Комплект может быть установлен и настроен Абонентом самостоятельно.</w:t>
      </w:r>
    </w:p>
    <w:p w:rsidR="00E74A70" w:rsidRPr="00EF3414" w:rsidRDefault="00E74A70" w:rsidP="00C207E6">
      <w:pPr>
        <w:pStyle w:val="a0"/>
        <w:numPr>
          <w:ilvl w:val="0"/>
          <w:numId w:val="1"/>
        </w:numPr>
        <w:rPr>
          <w:rFonts w:ascii="Chevin pro" w:hAnsi="Chevin pro" w:cs="Arial"/>
          <w:sz w:val="22"/>
        </w:rPr>
      </w:pPr>
      <w:r w:rsidRPr="00EF3414">
        <w:rPr>
          <w:rFonts w:ascii="Chevin pro" w:hAnsi="Chevin pro" w:cs="Arial"/>
          <w:sz w:val="22"/>
        </w:rPr>
        <w:t>ПРЕДМЕТ ДОГОВОРА</w:t>
      </w:r>
    </w:p>
    <w:p w:rsidR="00E74A70" w:rsidRPr="00EF3414" w:rsidRDefault="00E74A70" w:rsidP="00E74A70">
      <w:pPr>
        <w:pStyle w:val="a"/>
        <w:numPr>
          <w:ilvl w:val="0"/>
          <w:numId w:val="0"/>
        </w:numPr>
        <w:ind w:left="360" w:hanging="360"/>
        <w:rPr>
          <w:rFonts w:ascii="Chevin pro" w:hAnsi="Chevin pro" w:cs="Arial"/>
          <w:sz w:val="22"/>
        </w:rPr>
      </w:pPr>
    </w:p>
    <w:p w:rsidR="007B2D7D" w:rsidRPr="00EF3414" w:rsidRDefault="007B2D7D" w:rsidP="003A5928">
      <w:pPr>
        <w:pStyle w:val="a8"/>
        <w:numPr>
          <w:ilvl w:val="1"/>
          <w:numId w:val="1"/>
        </w:numPr>
        <w:ind w:left="0" w:firstLine="709"/>
        <w:jc w:val="both"/>
        <w:rPr>
          <w:rFonts w:ascii="Chevin pro" w:hAnsi="Chevin pro" w:cs="Arial"/>
          <w:sz w:val="22"/>
          <w:szCs w:val="24"/>
        </w:rPr>
      </w:pPr>
      <w:r w:rsidRPr="00EF3414">
        <w:rPr>
          <w:rFonts w:ascii="Chevin pro" w:hAnsi="Chevin pro" w:cs="Arial"/>
          <w:sz w:val="22"/>
          <w:szCs w:val="24"/>
        </w:rPr>
        <w:t xml:space="preserve">По настоящему Договору Принципал поручает Агенту, а Агент обязуется на основании выданной Принципалом Доверенности за вознаграждение совершать от имени и за счет Принципала  следующие юридические и фактические действия (исполнять агентские поручения): </w:t>
      </w:r>
    </w:p>
    <w:p w:rsidR="00AA115C" w:rsidRPr="00AA115C" w:rsidRDefault="007B2D7D" w:rsidP="00061A63">
      <w:pPr>
        <w:pStyle w:val="a8"/>
        <w:numPr>
          <w:ilvl w:val="0"/>
          <w:numId w:val="8"/>
        </w:numPr>
        <w:ind w:firstLine="709"/>
        <w:jc w:val="both"/>
        <w:rPr>
          <w:rFonts w:ascii="Chevin pro" w:hAnsi="Chevin pro" w:cs="Arial"/>
          <w:sz w:val="20"/>
          <w:szCs w:val="22"/>
        </w:rPr>
      </w:pPr>
      <w:r w:rsidRPr="00061A63">
        <w:rPr>
          <w:rFonts w:ascii="Chevin pro" w:hAnsi="Chevin pro" w:cs="Arial"/>
          <w:sz w:val="20"/>
          <w:szCs w:val="22"/>
        </w:rPr>
        <w:t xml:space="preserve">действия по оформлению и заключению от имени Принципала абонентских договоров и дополнительных соглашений к ним по предоставлению </w:t>
      </w:r>
      <w:r w:rsidR="00133F1F" w:rsidRPr="00061A63">
        <w:rPr>
          <w:rFonts w:ascii="Chevin pro" w:hAnsi="Chevin pro" w:cs="Arial"/>
          <w:sz w:val="20"/>
          <w:szCs w:val="22"/>
        </w:rPr>
        <w:t>У</w:t>
      </w:r>
      <w:r w:rsidRPr="00061A63">
        <w:rPr>
          <w:rFonts w:ascii="Chevin pro" w:hAnsi="Chevin pro" w:cs="Arial"/>
          <w:sz w:val="20"/>
          <w:szCs w:val="22"/>
        </w:rPr>
        <w:t>слуг связи</w:t>
      </w:r>
      <w:r w:rsidR="00133F1F" w:rsidRPr="00061A63">
        <w:rPr>
          <w:rFonts w:ascii="Chevin pro" w:hAnsi="Chevin pro" w:cs="Arial"/>
          <w:sz w:val="20"/>
          <w:szCs w:val="22"/>
        </w:rPr>
        <w:t xml:space="preserve"> Принципала</w:t>
      </w:r>
      <w:r w:rsidRPr="00061A63">
        <w:rPr>
          <w:rFonts w:ascii="Chevin pro" w:hAnsi="Chevin pro" w:cs="Arial"/>
          <w:sz w:val="20"/>
          <w:szCs w:val="22"/>
        </w:rPr>
        <w:t>;</w:t>
      </w:r>
      <w:r w:rsidR="00467E26">
        <w:rPr>
          <w:rFonts w:ascii="Chevin pro" w:hAnsi="Chevin pro" w:cs="Arial"/>
          <w:sz w:val="20"/>
          <w:szCs w:val="22"/>
        </w:rPr>
        <w:t xml:space="preserve"> </w:t>
      </w:r>
      <w:r w:rsidR="00AA115C">
        <w:rPr>
          <w:rFonts w:ascii="Chevin pro" w:hAnsi="Chevin pro" w:cs="Arial"/>
          <w:sz w:val="20"/>
          <w:szCs w:val="22"/>
        </w:rPr>
        <w:t>п</w:t>
      </w:r>
      <w:r w:rsidR="00AA115C" w:rsidRPr="00AA115C">
        <w:rPr>
          <w:rFonts w:ascii="Chevin pro" w:hAnsi="Chevin pro" w:cs="Arial"/>
          <w:sz w:val="20"/>
          <w:szCs w:val="22"/>
        </w:rPr>
        <w:t>родажа оборудования, связанного с оказанием услуг связи (кроме оконечного абонентского оборудования)</w:t>
      </w:r>
      <w:r w:rsidR="00AA115C">
        <w:rPr>
          <w:rFonts w:ascii="Chevin pro" w:hAnsi="Chevin pro" w:cs="Arial"/>
          <w:sz w:val="20"/>
          <w:szCs w:val="22"/>
        </w:rPr>
        <w:t>;</w:t>
      </w:r>
    </w:p>
    <w:p w:rsidR="00AA115C" w:rsidRDefault="00AA115C" w:rsidP="00AA115C">
      <w:pPr>
        <w:pStyle w:val="a8"/>
        <w:numPr>
          <w:ilvl w:val="0"/>
          <w:numId w:val="8"/>
        </w:numPr>
        <w:ind w:firstLine="709"/>
        <w:jc w:val="both"/>
        <w:rPr>
          <w:rFonts w:ascii="Chevin pro" w:hAnsi="Chevin pro" w:cs="Arial"/>
          <w:sz w:val="20"/>
          <w:szCs w:val="22"/>
        </w:rPr>
      </w:pPr>
      <w:r>
        <w:rPr>
          <w:rFonts w:ascii="Chevin pro" w:hAnsi="Chevin pro" w:cs="Arial"/>
          <w:sz w:val="20"/>
          <w:szCs w:val="22"/>
        </w:rPr>
        <w:t>п</w:t>
      </w:r>
      <w:r w:rsidRPr="00EF3414">
        <w:rPr>
          <w:rFonts w:ascii="Chevin pro" w:hAnsi="Chevin pro" w:cs="Arial"/>
          <w:sz w:val="20"/>
          <w:szCs w:val="22"/>
        </w:rPr>
        <w:t>родажа оконечного абонентского оборудования</w:t>
      </w:r>
      <w:r>
        <w:rPr>
          <w:rFonts w:ascii="Chevin pro" w:hAnsi="Chevin pro" w:cs="Arial"/>
          <w:sz w:val="20"/>
          <w:szCs w:val="22"/>
        </w:rPr>
        <w:t>;</w:t>
      </w:r>
    </w:p>
    <w:p w:rsidR="007B2D7D" w:rsidRPr="00061A63" w:rsidRDefault="0059488A" w:rsidP="00AA115C">
      <w:pPr>
        <w:pStyle w:val="a8"/>
        <w:numPr>
          <w:ilvl w:val="0"/>
          <w:numId w:val="8"/>
        </w:numPr>
        <w:ind w:firstLine="709"/>
        <w:jc w:val="both"/>
        <w:rPr>
          <w:rFonts w:ascii="Chevin pro" w:hAnsi="Chevin pro" w:cs="Arial"/>
          <w:sz w:val="20"/>
          <w:szCs w:val="22"/>
        </w:rPr>
      </w:pPr>
      <w:r w:rsidRPr="00061A63">
        <w:rPr>
          <w:rFonts w:ascii="Chevin pro" w:hAnsi="Chevin pro" w:cs="Arial"/>
          <w:sz w:val="20"/>
          <w:szCs w:val="22"/>
        </w:rPr>
        <w:t>действия,</w:t>
      </w:r>
      <w:r w:rsidR="007B2D7D" w:rsidRPr="00061A63">
        <w:rPr>
          <w:rFonts w:ascii="Chevin pro" w:hAnsi="Chevin pro" w:cs="Arial"/>
          <w:sz w:val="20"/>
          <w:szCs w:val="22"/>
        </w:rPr>
        <w:t xml:space="preserve"> связанные с возвратом</w:t>
      </w:r>
      <w:r w:rsidR="00AA115C">
        <w:rPr>
          <w:rFonts w:ascii="Chevin pro" w:hAnsi="Chevin pro" w:cs="Arial"/>
          <w:sz w:val="20"/>
          <w:szCs w:val="22"/>
        </w:rPr>
        <w:t xml:space="preserve">, заменой, гарантийным обслуживанием </w:t>
      </w:r>
      <w:r w:rsidR="007B2D7D" w:rsidRPr="00061A63">
        <w:rPr>
          <w:rFonts w:ascii="Chevin pro" w:hAnsi="Chevin pro" w:cs="Arial"/>
          <w:sz w:val="20"/>
          <w:szCs w:val="22"/>
        </w:rPr>
        <w:t xml:space="preserve"> клиентского оборудования связи;</w:t>
      </w:r>
    </w:p>
    <w:p w:rsidR="000A0C87" w:rsidRPr="00061A63" w:rsidRDefault="007B2D7D" w:rsidP="00061A63">
      <w:pPr>
        <w:pStyle w:val="a8"/>
        <w:numPr>
          <w:ilvl w:val="0"/>
          <w:numId w:val="8"/>
        </w:numPr>
        <w:ind w:firstLine="709"/>
        <w:jc w:val="both"/>
        <w:rPr>
          <w:rFonts w:ascii="Chevin pro" w:hAnsi="Chevin pro" w:cs="Arial"/>
          <w:sz w:val="20"/>
          <w:szCs w:val="22"/>
        </w:rPr>
      </w:pPr>
      <w:r w:rsidRPr="00061A63">
        <w:rPr>
          <w:rFonts w:ascii="Chevin pro" w:hAnsi="Chevin pro" w:cs="Arial"/>
          <w:sz w:val="20"/>
          <w:szCs w:val="22"/>
        </w:rPr>
        <w:t>осуществлять реализацию карт оплаты услуг связи</w:t>
      </w:r>
      <w:r w:rsidR="004A1277" w:rsidRPr="00061A63">
        <w:rPr>
          <w:rFonts w:ascii="Chevin pro" w:hAnsi="Chevin pro" w:cs="Arial"/>
          <w:sz w:val="20"/>
          <w:szCs w:val="22"/>
        </w:rPr>
        <w:t xml:space="preserve">, в том числе  </w:t>
      </w:r>
      <w:r w:rsidR="000A0C87" w:rsidRPr="00061A63">
        <w:rPr>
          <w:rFonts w:ascii="Chevin pro" w:hAnsi="Chevin pro" w:cs="Arial"/>
          <w:sz w:val="20"/>
          <w:szCs w:val="22"/>
        </w:rPr>
        <w:t>сервисных карт (СТК)</w:t>
      </w:r>
      <w:r w:rsidR="004A1277" w:rsidRPr="00061A63">
        <w:rPr>
          <w:rFonts w:ascii="Chevin pro" w:hAnsi="Chevin pro" w:cs="Arial"/>
          <w:sz w:val="20"/>
          <w:szCs w:val="22"/>
        </w:rPr>
        <w:t>,   карт оплаты за универсальные услуги связи с таксофонов;</w:t>
      </w:r>
    </w:p>
    <w:p w:rsidR="000A0C87" w:rsidRPr="004A1277" w:rsidRDefault="000A0C87" w:rsidP="00061A63">
      <w:pPr>
        <w:pStyle w:val="a8"/>
        <w:numPr>
          <w:ilvl w:val="0"/>
          <w:numId w:val="8"/>
        </w:numPr>
        <w:ind w:firstLine="709"/>
        <w:jc w:val="both"/>
        <w:rPr>
          <w:rFonts w:ascii="Chevin pro" w:hAnsi="Chevin pro" w:cs="Arial"/>
          <w:sz w:val="22"/>
        </w:rPr>
      </w:pPr>
      <w:r w:rsidRPr="00061A63">
        <w:rPr>
          <w:rFonts w:ascii="Chevin pro" w:hAnsi="Chevin pro" w:cs="Arial"/>
          <w:sz w:val="20"/>
          <w:szCs w:val="22"/>
        </w:rPr>
        <w:t>действия по оформлению и заключению от имени ПАО</w:t>
      </w:r>
      <w:r w:rsidRPr="004A1277">
        <w:rPr>
          <w:rFonts w:ascii="Chevin pro" w:hAnsi="Chevin pro" w:cs="Arial"/>
          <w:sz w:val="22"/>
        </w:rPr>
        <w:t xml:space="preserve"> «Ростелеком»  абонентских договоров и дополнительных соглашен</w:t>
      </w:r>
      <w:r w:rsidRPr="00467E26">
        <w:rPr>
          <w:rFonts w:ascii="Chevin pro" w:hAnsi="Chevin pro" w:cs="Arial"/>
          <w:sz w:val="22"/>
        </w:rPr>
        <w:t>ий к ни</w:t>
      </w:r>
      <w:r w:rsidR="00133F1F" w:rsidRPr="00F5344F">
        <w:rPr>
          <w:rFonts w:ascii="Chevin pro" w:hAnsi="Chevin pro" w:cs="Arial"/>
          <w:sz w:val="22"/>
        </w:rPr>
        <w:t>м по предоставлению</w:t>
      </w:r>
      <w:r w:rsidR="004A1277">
        <w:rPr>
          <w:rFonts w:ascii="Chevin pro" w:hAnsi="Chevin pro" w:cs="Arial"/>
          <w:sz w:val="22"/>
        </w:rPr>
        <w:t xml:space="preserve"> </w:t>
      </w:r>
      <w:r w:rsidRPr="004A1277">
        <w:rPr>
          <w:rFonts w:ascii="Chevin pro" w:hAnsi="Chevin pro" w:cs="Arial"/>
          <w:sz w:val="22"/>
        </w:rPr>
        <w:t>  междугородной и международной телефонной связи  (МГ/МН);</w:t>
      </w:r>
    </w:p>
    <w:p w:rsidR="007B2D7D" w:rsidRPr="00EF3414" w:rsidRDefault="007B2D7D" w:rsidP="003A5928">
      <w:pPr>
        <w:shd w:val="clear" w:color="auto" w:fill="FFFFFF"/>
        <w:ind w:left="0" w:firstLine="709"/>
        <w:jc w:val="both"/>
        <w:rPr>
          <w:rFonts w:ascii="Chevin pro" w:hAnsi="Chevin pro" w:cs="Arial"/>
          <w:sz w:val="22"/>
          <w:szCs w:val="24"/>
        </w:rPr>
      </w:pPr>
      <w:r w:rsidRPr="00EF3414">
        <w:rPr>
          <w:rFonts w:ascii="Chevin pro" w:hAnsi="Chevin pro" w:cs="Arial"/>
          <w:sz w:val="22"/>
          <w:szCs w:val="24"/>
        </w:rPr>
        <w:t>Кроме того, Агент обязуется осуществлять действия, связанные с выполнением поручения указанного выше, по обслуживанию пользователей/клиентов/абонентов Принципала, включая, но не ограничивается следующими действиями:</w:t>
      </w:r>
    </w:p>
    <w:p w:rsidR="007B2D7D" w:rsidRPr="00EF3414" w:rsidRDefault="007B2D7D" w:rsidP="003A5928">
      <w:pPr>
        <w:pStyle w:val="a8"/>
        <w:numPr>
          <w:ilvl w:val="0"/>
          <w:numId w:val="8"/>
        </w:numPr>
        <w:ind w:firstLine="709"/>
        <w:jc w:val="both"/>
        <w:rPr>
          <w:rFonts w:ascii="Chevin pro" w:hAnsi="Chevin pro" w:cs="Arial"/>
          <w:sz w:val="22"/>
        </w:rPr>
      </w:pPr>
      <w:r w:rsidRPr="00EF3414">
        <w:rPr>
          <w:rFonts w:ascii="Chevin pro" w:hAnsi="Chevin pro" w:cs="Arial"/>
          <w:sz w:val="22"/>
        </w:rPr>
        <w:t>информационно-справочное обслуживание об услугах и тарифах на услуги связи Принципала</w:t>
      </w:r>
      <w:r w:rsidR="00133F1F">
        <w:rPr>
          <w:rFonts w:ascii="Chevin pro" w:hAnsi="Chevin pro" w:cs="Arial"/>
          <w:sz w:val="22"/>
        </w:rPr>
        <w:t xml:space="preserve"> </w:t>
      </w:r>
      <w:r w:rsidRPr="00EF3414">
        <w:rPr>
          <w:rFonts w:ascii="Chevin pro" w:hAnsi="Chevin pro" w:cs="Arial"/>
          <w:sz w:val="22"/>
        </w:rPr>
        <w:t xml:space="preserve"> и иных условиях предоставления услуг;</w:t>
      </w:r>
    </w:p>
    <w:p w:rsidR="007B2D7D" w:rsidRPr="00EF3414" w:rsidRDefault="007B2D7D" w:rsidP="003A5928">
      <w:pPr>
        <w:pStyle w:val="a8"/>
        <w:numPr>
          <w:ilvl w:val="0"/>
          <w:numId w:val="8"/>
        </w:numPr>
        <w:ind w:firstLine="709"/>
        <w:jc w:val="both"/>
        <w:rPr>
          <w:rFonts w:ascii="Chevin pro" w:hAnsi="Chevin pro" w:cs="Arial"/>
          <w:sz w:val="22"/>
        </w:rPr>
      </w:pPr>
      <w:r w:rsidRPr="00EF3414">
        <w:rPr>
          <w:rFonts w:ascii="Chevin pro" w:hAnsi="Chevin pro" w:cs="Arial"/>
          <w:sz w:val="22"/>
        </w:rPr>
        <w:lastRenderedPageBreak/>
        <w:t>прием и регистрация абонентских заявлений по утвержденной форме;</w:t>
      </w:r>
    </w:p>
    <w:p w:rsidR="007B2D7D" w:rsidRPr="00EF3414" w:rsidRDefault="007B2D7D" w:rsidP="003A5928">
      <w:pPr>
        <w:pStyle w:val="a8"/>
        <w:numPr>
          <w:ilvl w:val="0"/>
          <w:numId w:val="8"/>
        </w:numPr>
        <w:ind w:firstLine="709"/>
        <w:jc w:val="both"/>
        <w:rPr>
          <w:rFonts w:ascii="Chevin pro" w:hAnsi="Chevin pro" w:cs="Arial"/>
          <w:sz w:val="22"/>
        </w:rPr>
      </w:pPr>
      <w:r w:rsidRPr="00EF3414">
        <w:rPr>
          <w:rFonts w:ascii="Chevin pro" w:hAnsi="Chevin pro" w:cs="Arial"/>
          <w:sz w:val="22"/>
        </w:rPr>
        <w:t>проверка технической возможности организации услуг связи;</w:t>
      </w:r>
    </w:p>
    <w:p w:rsidR="007B2D7D" w:rsidRPr="00EF3414" w:rsidRDefault="007B2D7D" w:rsidP="003A5928">
      <w:pPr>
        <w:pStyle w:val="a8"/>
        <w:numPr>
          <w:ilvl w:val="0"/>
          <w:numId w:val="8"/>
        </w:numPr>
        <w:ind w:firstLine="709"/>
        <w:jc w:val="both"/>
        <w:rPr>
          <w:rFonts w:ascii="Chevin pro" w:hAnsi="Chevin pro" w:cs="Arial"/>
          <w:sz w:val="22"/>
        </w:rPr>
      </w:pPr>
      <w:r w:rsidRPr="00EF3414">
        <w:rPr>
          <w:rFonts w:ascii="Chevin pro" w:hAnsi="Chevin pro" w:cs="Arial"/>
          <w:sz w:val="22"/>
        </w:rPr>
        <w:t>прием и передача Принципалу претензий пользователей/абонентов/клиентов;</w:t>
      </w:r>
    </w:p>
    <w:p w:rsidR="007B2D7D" w:rsidRPr="00EF3414" w:rsidRDefault="007B2D7D" w:rsidP="003A5928">
      <w:pPr>
        <w:pStyle w:val="a8"/>
        <w:numPr>
          <w:ilvl w:val="0"/>
          <w:numId w:val="8"/>
        </w:numPr>
        <w:ind w:firstLine="709"/>
        <w:jc w:val="both"/>
        <w:rPr>
          <w:rFonts w:ascii="Chevin pro" w:hAnsi="Chevin pro" w:cs="Arial"/>
          <w:sz w:val="22"/>
        </w:rPr>
      </w:pPr>
      <w:r w:rsidRPr="00EF3414">
        <w:rPr>
          <w:rFonts w:ascii="Chevin pro" w:hAnsi="Chevin pro" w:cs="Arial"/>
          <w:sz w:val="22"/>
        </w:rPr>
        <w:t>прием внутренних и международных телеграмм и передача их в пункт связи,</w:t>
      </w:r>
    </w:p>
    <w:p w:rsidR="007B2D7D" w:rsidRPr="00EF3414" w:rsidRDefault="007B2D7D" w:rsidP="003A5928">
      <w:pPr>
        <w:pStyle w:val="a8"/>
        <w:numPr>
          <w:ilvl w:val="0"/>
          <w:numId w:val="8"/>
        </w:numPr>
        <w:ind w:firstLine="709"/>
        <w:jc w:val="both"/>
        <w:rPr>
          <w:rFonts w:ascii="Chevin pro" w:hAnsi="Chevin pro" w:cs="Arial"/>
          <w:sz w:val="22"/>
        </w:rPr>
      </w:pPr>
      <w:r w:rsidRPr="00EF3414">
        <w:rPr>
          <w:rFonts w:ascii="Chevin pro" w:hAnsi="Chevin pro" w:cs="Arial"/>
          <w:sz w:val="22"/>
        </w:rPr>
        <w:t>работы по привлечению, удержанию и сохранению абонентов в соответствии с процедурами, предусмотренными у Принципала;</w:t>
      </w:r>
    </w:p>
    <w:p w:rsidR="007B2D7D" w:rsidRPr="00EF3414" w:rsidRDefault="007B2D7D" w:rsidP="003A5928">
      <w:pPr>
        <w:pStyle w:val="a8"/>
        <w:numPr>
          <w:ilvl w:val="0"/>
          <w:numId w:val="8"/>
        </w:numPr>
        <w:ind w:firstLine="709"/>
        <w:jc w:val="both"/>
        <w:rPr>
          <w:rFonts w:ascii="Chevin pro" w:hAnsi="Chevin pro" w:cs="Arial"/>
          <w:sz w:val="22"/>
        </w:rPr>
      </w:pPr>
      <w:r w:rsidRPr="00EF3414">
        <w:rPr>
          <w:rFonts w:ascii="Chevin pro" w:hAnsi="Chevin pro" w:cs="Arial"/>
          <w:sz w:val="22"/>
        </w:rPr>
        <w:t>проведение рекламных и иных мероприятий по продвижению услуг связи;</w:t>
      </w:r>
    </w:p>
    <w:p w:rsidR="007B2D7D" w:rsidRPr="00EF3414" w:rsidRDefault="007B2D7D" w:rsidP="003A5928">
      <w:pPr>
        <w:pStyle w:val="a8"/>
        <w:numPr>
          <w:ilvl w:val="0"/>
          <w:numId w:val="8"/>
        </w:numPr>
        <w:ind w:firstLine="709"/>
        <w:jc w:val="both"/>
        <w:rPr>
          <w:rFonts w:ascii="Chevin pro" w:hAnsi="Chevin pro" w:cs="Arial"/>
          <w:sz w:val="22"/>
        </w:rPr>
      </w:pPr>
      <w:r w:rsidRPr="00EF3414">
        <w:rPr>
          <w:rFonts w:ascii="Chevin pro" w:hAnsi="Chevin pro" w:cs="Arial"/>
          <w:sz w:val="22"/>
        </w:rPr>
        <w:t>иные действия, предусмотренные Агентским договором, дополнительными соглашениями и приложениями к нему</w:t>
      </w:r>
      <w:r w:rsidR="009F5B09" w:rsidRPr="00EF3414">
        <w:rPr>
          <w:rFonts w:ascii="Chevin pro" w:hAnsi="Chevin pro" w:cs="Arial"/>
          <w:sz w:val="22"/>
        </w:rPr>
        <w:t>.</w:t>
      </w:r>
    </w:p>
    <w:p w:rsidR="00E74A70" w:rsidRPr="00EF3414" w:rsidRDefault="007B2D7D" w:rsidP="003A5928">
      <w:pPr>
        <w:shd w:val="clear" w:color="auto" w:fill="FFFFFF"/>
        <w:tabs>
          <w:tab w:val="left" w:pos="567"/>
          <w:tab w:val="left" w:pos="1134"/>
        </w:tabs>
        <w:ind w:left="0" w:firstLine="709"/>
        <w:jc w:val="both"/>
        <w:rPr>
          <w:rFonts w:ascii="Chevin pro" w:hAnsi="Chevin pro" w:cs="Arial"/>
          <w:sz w:val="22"/>
        </w:rPr>
      </w:pPr>
      <w:r w:rsidRPr="00EF3414">
        <w:rPr>
          <w:rFonts w:ascii="Chevin pro" w:hAnsi="Chevin pro" w:cs="Arial"/>
          <w:sz w:val="22"/>
        </w:rPr>
        <w:t>Перечень поручений по Агентскому договору, адресная программа, размер вознаграждения и перечень информационных систем Принципала, к которым предоставляется доступ работникам Агента, для конкретной территории действия Агента предусматривается соответствующими приложениями к настоящему Агентскому договору. Лицензионные права Принципала Агенту не передаются</w:t>
      </w:r>
      <w:r w:rsidR="00E74A70" w:rsidRPr="00EF3414">
        <w:rPr>
          <w:rFonts w:ascii="Chevin pro" w:hAnsi="Chevin pro" w:cs="Arial"/>
          <w:sz w:val="22"/>
        </w:rPr>
        <w:t>.</w:t>
      </w:r>
    </w:p>
    <w:p w:rsidR="00E74A70" w:rsidRPr="00EF3414" w:rsidRDefault="00E74A70" w:rsidP="003A5928">
      <w:pPr>
        <w:pStyle w:val="a8"/>
        <w:numPr>
          <w:ilvl w:val="1"/>
          <w:numId w:val="1"/>
        </w:numPr>
        <w:shd w:val="clear" w:color="auto" w:fill="FFFFFF"/>
        <w:tabs>
          <w:tab w:val="left" w:pos="567"/>
          <w:tab w:val="left" w:pos="1134"/>
        </w:tabs>
        <w:ind w:left="0" w:firstLine="709"/>
        <w:jc w:val="both"/>
        <w:rPr>
          <w:rFonts w:ascii="Chevin pro" w:hAnsi="Chevin pro" w:cs="Arial"/>
          <w:sz w:val="22"/>
          <w:szCs w:val="24"/>
        </w:rPr>
      </w:pPr>
      <w:r w:rsidRPr="00EF3414">
        <w:rPr>
          <w:rFonts w:ascii="Chevin pro" w:hAnsi="Chevin pro" w:cs="Arial"/>
          <w:sz w:val="22"/>
          <w:szCs w:val="24"/>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rsidR="00CF47EF" w:rsidRPr="00EF3414" w:rsidRDefault="00F251AA" w:rsidP="003A5928">
      <w:pPr>
        <w:pStyle w:val="a8"/>
        <w:numPr>
          <w:ilvl w:val="1"/>
          <w:numId w:val="1"/>
        </w:numPr>
        <w:shd w:val="clear" w:color="auto" w:fill="FFFFFF"/>
        <w:tabs>
          <w:tab w:val="left" w:pos="567"/>
          <w:tab w:val="left" w:pos="1134"/>
        </w:tabs>
        <w:ind w:left="0" w:firstLine="709"/>
        <w:jc w:val="both"/>
        <w:rPr>
          <w:rFonts w:ascii="Chevin pro" w:hAnsi="Chevin pro" w:cs="Arial"/>
          <w:sz w:val="22"/>
          <w:szCs w:val="24"/>
        </w:rPr>
      </w:pPr>
      <w:r w:rsidRPr="00EF3414">
        <w:rPr>
          <w:rFonts w:ascii="Chevin pro" w:hAnsi="Chevin pro" w:cs="Arial"/>
          <w:sz w:val="22"/>
        </w:rPr>
        <w:t>Принципал в соответствии с условиями настоящего Договора выплачивает Агенту агентское вознаграждение, предусмотренное соответствующими приложениями к настоящему Агентскому договору</w:t>
      </w:r>
      <w:r w:rsidR="00E74A70" w:rsidRPr="00EF3414">
        <w:rPr>
          <w:rFonts w:ascii="Chevin pro" w:hAnsi="Chevin pro" w:cs="Arial"/>
          <w:sz w:val="22"/>
          <w:szCs w:val="24"/>
        </w:rPr>
        <w:t>.</w:t>
      </w:r>
    </w:p>
    <w:p w:rsidR="00CF47EF" w:rsidRPr="00EF3414" w:rsidRDefault="00E74A70" w:rsidP="003A5928">
      <w:pPr>
        <w:pStyle w:val="a8"/>
        <w:numPr>
          <w:ilvl w:val="1"/>
          <w:numId w:val="1"/>
        </w:numPr>
        <w:shd w:val="clear" w:color="auto" w:fill="FFFFFF"/>
        <w:tabs>
          <w:tab w:val="left" w:pos="567"/>
          <w:tab w:val="left" w:pos="1134"/>
        </w:tabs>
        <w:ind w:left="0" w:firstLine="709"/>
        <w:jc w:val="both"/>
        <w:rPr>
          <w:rFonts w:ascii="Chevin pro" w:hAnsi="Chevin pro" w:cs="Arial"/>
          <w:sz w:val="22"/>
          <w:szCs w:val="24"/>
        </w:rPr>
      </w:pPr>
      <w:r w:rsidRPr="00EF3414">
        <w:rPr>
          <w:rFonts w:ascii="Chevin pro" w:hAnsi="Chevin pro" w:cs="Arial"/>
          <w:sz w:val="22"/>
          <w:szCs w:val="24"/>
        </w:rPr>
        <w:t xml:space="preserve">Стороны обязуются в течение 30 рабочих дней с даты подписания настоящего Договора разработать и подписать дополнительные соглашения с перечнем встречных требований друг к другу по качеству обслуживания Абонентов, удержанию и сохранению Абонентов, организации и обслуживанию АРМ, требования к содержанию центров продаж и обслуживания, регламентом приемки/передачи и учета Товарно-материальных ценностей, в том числе учета движения оконечного оборудования по требуемому Принципалом формату,  отчетной формой с детализацией информации по отчету Агента об исполнении Агентского поручения, заявленной в </w:t>
      </w:r>
      <w:r w:rsidRPr="00F12710">
        <w:rPr>
          <w:rFonts w:ascii="Chevin pro" w:hAnsi="Chevin pro" w:cs="Arial"/>
          <w:sz w:val="22"/>
          <w:szCs w:val="24"/>
        </w:rPr>
        <w:t>Приложении № 3, регламент</w:t>
      </w:r>
      <w:r w:rsidRPr="00EF3414">
        <w:rPr>
          <w:rFonts w:ascii="Chevin pro" w:hAnsi="Chevin pro" w:cs="Arial"/>
          <w:sz w:val="22"/>
          <w:szCs w:val="24"/>
        </w:rPr>
        <w:t xml:space="preserve"> возврата оборудования Принципалу и т.д.</w:t>
      </w:r>
    </w:p>
    <w:p w:rsidR="00CF47EF" w:rsidRPr="00EF3414" w:rsidRDefault="00CF47EF" w:rsidP="00C207E6">
      <w:pPr>
        <w:pStyle w:val="a0"/>
        <w:numPr>
          <w:ilvl w:val="0"/>
          <w:numId w:val="1"/>
        </w:numPr>
        <w:rPr>
          <w:rFonts w:ascii="Chevin pro" w:hAnsi="Chevin pro" w:cs="Arial"/>
          <w:sz w:val="22"/>
        </w:rPr>
      </w:pPr>
      <w:r w:rsidRPr="00EF3414">
        <w:rPr>
          <w:rFonts w:ascii="Chevin pro" w:hAnsi="Chevin pro" w:cs="Arial"/>
          <w:sz w:val="22"/>
        </w:rPr>
        <w:t>ПРАВА СТОРОН</w:t>
      </w:r>
    </w:p>
    <w:p w:rsidR="00CF47EF" w:rsidRPr="00EF3414" w:rsidRDefault="00CF47EF" w:rsidP="00C207E6">
      <w:pPr>
        <w:pStyle w:val="a0"/>
        <w:numPr>
          <w:ilvl w:val="1"/>
          <w:numId w:val="1"/>
        </w:numPr>
        <w:rPr>
          <w:rFonts w:ascii="Chevin pro" w:hAnsi="Chevin pro" w:cs="Arial"/>
          <w:sz w:val="22"/>
        </w:rPr>
      </w:pPr>
      <w:r w:rsidRPr="00EF3414">
        <w:rPr>
          <w:rFonts w:ascii="Chevin pro" w:hAnsi="Chevin pro" w:cs="Arial"/>
          <w:sz w:val="22"/>
        </w:rPr>
        <w:t xml:space="preserve"> ПРАВА АГЕНТА</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rPr>
        <w:t>Осуществлять указанную в пункте 2.1. настоящего Договора деятельность на Территории действия Агента, в соответствии с условиями настоящего Договора и правилами по качеству обслуживания Абонентов, установленными Принципалом</w:t>
      </w:r>
      <w:r w:rsidR="00002B9C" w:rsidRPr="00EF3414">
        <w:rPr>
          <w:rFonts w:ascii="Chevin pro" w:hAnsi="Chevin pro" w:cs="Arial"/>
          <w:sz w:val="22"/>
        </w:rPr>
        <w:t>.</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t>Получать агентское вознаграждение за выполнение поручений, предусмотренных настоящим Договором.</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t xml:space="preserve">Запрашивать по заявке, оформленной в соответствии </w:t>
      </w:r>
      <w:r w:rsidRPr="00F12710">
        <w:rPr>
          <w:rFonts w:ascii="Chevin pro" w:hAnsi="Chevin pro" w:cs="Arial"/>
          <w:sz w:val="22"/>
          <w:szCs w:val="24"/>
        </w:rPr>
        <w:t>с Приложением № 4 к</w:t>
      </w:r>
      <w:r w:rsidRPr="00EF3414">
        <w:rPr>
          <w:rFonts w:ascii="Chevin pro" w:hAnsi="Chevin pro" w:cs="Arial"/>
          <w:sz w:val="22"/>
          <w:szCs w:val="24"/>
        </w:rPr>
        <w:t xml:space="preserve"> настоящему Договору, и получать у Принципала информационные материалы (Прейскурант, прайс-листы, буклеты и т.п.), необходимые для надлежащего исполнения условий настоящего Договора в порядке, установленном договором</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t>Осуществлять рекламные и иные мероприятия по продвижению Услуг связи в порядке и на условиях, (в том числе и бюджет), согласованных сторонами в настоящем Договоре и в дополнительных соглашениях к нему.</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t>При реализации прав, предусмотренных настоящим Договором, Агент не вправе в рекламных компаниях своей деятельности изменять форму, цвет, взаимное расположение отдельных элементов товарных знаков, фирменной символики, эмблемы Принципала.</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t>При получении от Принципала информации в соответствии с п.4.2.9. договора, Агент вправе инициировать изменение требований Принципала к Центрам продаж и обслуживания Абонентов, связанных с изменением режима работы и формата Центров продаж и обслуживания Абонентов.</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t xml:space="preserve">Перемещать и изменять режим работы Центров продаж и обслуживания Абонентов в места с большим потоком Клиентов и с лучшей доступностью для Абонентов при условии согласования и за счет Принципала. Письменно уведомлять Принципала  о перемещении Центров продаж и обслуживания не менее, чем за 30 (тридцать) календарных дней до даты перемещения. Размещение Центров продаж и обслуживания Абонентов на дату заключения настоящего Договора согласовано сторонами в </w:t>
      </w:r>
      <w:r w:rsidRPr="00F12710">
        <w:rPr>
          <w:rFonts w:ascii="Chevin pro" w:hAnsi="Chevin pro" w:cs="Arial"/>
          <w:sz w:val="22"/>
          <w:szCs w:val="24"/>
        </w:rPr>
        <w:t>Приложении №5</w:t>
      </w:r>
      <w:r w:rsidRPr="00EF3414">
        <w:rPr>
          <w:rFonts w:ascii="Chevin pro" w:hAnsi="Chevin pro" w:cs="Arial"/>
          <w:sz w:val="22"/>
          <w:szCs w:val="24"/>
        </w:rPr>
        <w:t xml:space="preserve"> к Договору.</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lastRenderedPageBreak/>
        <w:t>Осуществлять на основании выданной Принципалом доверенности (доверенностей) подписание Абонентских договоров,  дополнительных соглашений к  ним  от имени Принципала, в соответствии с формами документов, утвержденными Принципалом. Осуществлять подписание иных документов по согласованным с Принципалом формам документов. Наличие актуальных форм Абонентских договоров, дополнительных соглашений и иных документов обеспечивается Принципалом в информационных системах, используемых для осуществления процесса обслуживания.</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t xml:space="preserve">Самостоятельно выбирать способ информирования Клиентов об Услугах и Тарифах Принципала в рамках настоящего Договора, в том числе, но не ограничиваясь этим, с применением средств телемаркетинга, почтовой рассылки, обслуживания в </w:t>
      </w:r>
      <w:r w:rsidRPr="00EF3414">
        <w:rPr>
          <w:rFonts w:ascii="Chevin pro" w:hAnsi="Chevin pro" w:cs="Arial"/>
          <w:sz w:val="22"/>
          <w:szCs w:val="24"/>
          <w:shd w:val="clear" w:color="auto" w:fill="FFFFFF"/>
        </w:rPr>
        <w:t>торговых точках</w:t>
      </w:r>
      <w:r w:rsidRPr="00EF3414">
        <w:rPr>
          <w:rFonts w:ascii="Chevin pro" w:hAnsi="Chevin pro" w:cs="Arial"/>
          <w:sz w:val="22"/>
          <w:szCs w:val="24"/>
        </w:rPr>
        <w:t xml:space="preserve"> Агента.</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rsidR="00CF47EF" w:rsidRPr="00EF3414" w:rsidRDefault="00CF47EF" w:rsidP="003A5928">
      <w:pPr>
        <w:pStyle w:val="a8"/>
        <w:numPr>
          <w:ilvl w:val="2"/>
          <w:numId w:val="1"/>
        </w:numPr>
        <w:ind w:left="0" w:firstLine="709"/>
        <w:jc w:val="both"/>
        <w:rPr>
          <w:rFonts w:ascii="Chevin pro" w:hAnsi="Chevin pro" w:cs="Arial"/>
          <w:sz w:val="22"/>
        </w:rPr>
      </w:pPr>
      <w:r w:rsidRPr="00EF3414">
        <w:rPr>
          <w:rFonts w:ascii="Chevin pro" w:hAnsi="Chevin pro" w:cs="Arial"/>
          <w:sz w:val="22"/>
          <w:szCs w:val="24"/>
        </w:rPr>
        <w:t>Агент вправе  использовать  Товарный знак Принципала.</w:t>
      </w:r>
    </w:p>
    <w:p w:rsidR="00F42744" w:rsidRPr="00EF3414" w:rsidRDefault="00F42744" w:rsidP="003A5928">
      <w:pPr>
        <w:pStyle w:val="a8"/>
        <w:numPr>
          <w:ilvl w:val="2"/>
          <w:numId w:val="1"/>
        </w:numPr>
        <w:ind w:left="0" w:firstLine="709"/>
        <w:jc w:val="both"/>
        <w:rPr>
          <w:rFonts w:ascii="Chevin pro" w:hAnsi="Chevin pro" w:cs="Arial"/>
          <w:sz w:val="22"/>
          <w:szCs w:val="24"/>
        </w:rPr>
      </w:pPr>
      <w:r w:rsidRPr="00EF3414">
        <w:rPr>
          <w:rFonts w:ascii="Chevin pro" w:hAnsi="Chevin pro" w:cs="Arial"/>
          <w:sz w:val="22"/>
          <w:szCs w:val="24"/>
        </w:rPr>
        <w:t>Изменение Адресной программы Центров продаж и обслуживания на территории действия Агента, производится путем направления Принципалу письменного уведомления за 30 (тридцать) календарных дней до предполагаемой даты закрытия ЦПО или открытия нового ЦПО. Агент направляет Принципалу на согласование советующее обращение с указанием обоснования закрытия/открытия ЦПО. Принципал обязуется предоставить ответ о согласовании или мотивированный отказ в согласовании с указанием причин. Если Принципал в течение 30 (тридцати) календарных дней не направит в адрес Агента свое согласие, мотивированный отказ или иной ответ, то изменение адресной программы считается согласованным. После этого в течение 15 (пятнадцати) дней Агент вправе прекратить обслуживание Абонентов Принципала по указанному адресу ЦПО и/или открыть ЦПО по новому адресу, уведомив Принципала об изменении местонахождения и режимах работы Центров продаж и обслуживания Абонентов в порядке, установленном в п.4.1.12 Агентского договора</w:t>
      </w:r>
      <w:r w:rsidR="00002B9C" w:rsidRPr="00EF3414">
        <w:rPr>
          <w:rFonts w:ascii="Chevin pro" w:hAnsi="Chevin pro" w:cs="Arial"/>
          <w:sz w:val="22"/>
          <w:szCs w:val="24"/>
        </w:rPr>
        <w:t>.</w:t>
      </w:r>
    </w:p>
    <w:p w:rsidR="00F42744" w:rsidRPr="00EF3414" w:rsidRDefault="00F42744" w:rsidP="003A5928">
      <w:pPr>
        <w:pStyle w:val="a8"/>
        <w:numPr>
          <w:ilvl w:val="2"/>
          <w:numId w:val="1"/>
        </w:numPr>
        <w:ind w:left="0" w:firstLine="709"/>
        <w:jc w:val="both"/>
        <w:rPr>
          <w:rFonts w:ascii="Chevin pro" w:hAnsi="Chevin pro" w:cs="Arial"/>
          <w:sz w:val="22"/>
          <w:szCs w:val="24"/>
        </w:rPr>
      </w:pPr>
      <w:r w:rsidRPr="00EF3414">
        <w:rPr>
          <w:rFonts w:ascii="Chevin pro" w:hAnsi="Chevin pro" w:cs="Arial"/>
          <w:sz w:val="22"/>
        </w:rPr>
        <w:t xml:space="preserve">При приеме платежей за услуги связи на кассовых чеках Агент указывает контактный телефон поставщика и оператора по приему платежей </w:t>
      </w:r>
      <w:r w:rsidR="009F5B09" w:rsidRPr="00EF3414">
        <w:rPr>
          <w:rFonts w:ascii="Chevin pro" w:hAnsi="Chevin pro" w:cs="Arial"/>
          <w:sz w:val="22"/>
        </w:rPr>
        <w:t>8-800-3478</w:t>
      </w:r>
      <w:r w:rsidRPr="00EF3414">
        <w:rPr>
          <w:rFonts w:ascii="Chevin pro" w:hAnsi="Chevin pro" w:cs="Arial"/>
          <w:sz w:val="22"/>
        </w:rPr>
        <w:t>-</w:t>
      </w:r>
      <w:r w:rsidR="009F5B09" w:rsidRPr="00EF3414">
        <w:rPr>
          <w:rFonts w:ascii="Chevin pro" w:hAnsi="Chevin pro" w:cs="Arial"/>
          <w:sz w:val="22"/>
        </w:rPr>
        <w:t>166</w:t>
      </w:r>
      <w:r w:rsidRPr="00EF3414">
        <w:rPr>
          <w:rFonts w:ascii="Chevin pro" w:hAnsi="Chevin pro" w:cs="Arial"/>
          <w:sz w:val="22"/>
        </w:rPr>
        <w:t xml:space="preserve"> для получения консультаций по расчетам за услуги</w:t>
      </w:r>
    </w:p>
    <w:p w:rsidR="00CF47EF" w:rsidRPr="00EF3414" w:rsidRDefault="00FF0997" w:rsidP="00C207E6">
      <w:pPr>
        <w:pStyle w:val="a0"/>
        <w:numPr>
          <w:ilvl w:val="1"/>
          <w:numId w:val="1"/>
        </w:numPr>
        <w:rPr>
          <w:rFonts w:ascii="Chevin pro" w:hAnsi="Chevin pro" w:cs="Arial"/>
          <w:sz w:val="22"/>
        </w:rPr>
      </w:pPr>
      <w:r w:rsidRPr="00EF3414">
        <w:rPr>
          <w:rFonts w:ascii="Chevin pro" w:hAnsi="Chevin pro" w:cs="Arial"/>
          <w:sz w:val="22"/>
        </w:rPr>
        <w:t>ПРАВА ПРИНЦИПАЛА</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Контролировать исполнение условий настоящего Договора Агентом и в случае выявления неисполнения</w:t>
      </w:r>
      <w:r w:rsidR="00002B9C" w:rsidRPr="00EF3414">
        <w:rPr>
          <w:rFonts w:ascii="Chevin pro" w:hAnsi="Chevin pro" w:cs="Arial"/>
          <w:sz w:val="22"/>
          <w:szCs w:val="24"/>
        </w:rPr>
        <w:t>,</w:t>
      </w:r>
      <w:r w:rsidRPr="00EF3414">
        <w:rPr>
          <w:rFonts w:ascii="Chevin pro" w:hAnsi="Chevin pro" w:cs="Arial"/>
          <w:sz w:val="22"/>
          <w:szCs w:val="24"/>
        </w:rPr>
        <w:t xml:space="preserve"> либо ненадлежащего исполнения обязательств Агентом применять штрафные санкции, указанные в </w:t>
      </w:r>
      <w:r w:rsidRPr="00F12710">
        <w:rPr>
          <w:rFonts w:ascii="Chevin pro" w:hAnsi="Chevin pro" w:cs="Arial"/>
          <w:sz w:val="22"/>
          <w:szCs w:val="24"/>
        </w:rPr>
        <w:t>Приложении №6 к</w:t>
      </w:r>
      <w:r w:rsidRPr="00EF3414">
        <w:rPr>
          <w:rFonts w:ascii="Chevin pro" w:hAnsi="Chevin pro" w:cs="Arial"/>
          <w:sz w:val="22"/>
          <w:szCs w:val="24"/>
        </w:rPr>
        <w:t xml:space="preserve"> настоящему Договору.</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pacing w:val="-1"/>
          <w:sz w:val="22"/>
          <w:szCs w:val="24"/>
        </w:rPr>
        <w:t>Самостоятельно, в соответствии с условиями настоящего Договора, регламентировать доступ Агента к КИВС Принципала. В случае причинения Агентом (субагентом) вреда КИВС, ограничивать доступ отдельных рабочих мест Агента (субагента) к КИВС до устранения нарушений с предварительным предупреждением Агента. Предупреждение направляется в адрес Агента факсимильным сообщением или посредством электронной почты не менее чем за 24 часа до ограничения доступа, а в случаях, не терпящих отлагательства – одновременно с отключением.</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pacing w:val="-1"/>
          <w:sz w:val="22"/>
          <w:szCs w:val="24"/>
        </w:rPr>
        <w:t>Изменять формы Заявлений и Абонентских договоров путем направления Агенту письменного уведомления не менее чем за 10 (десять) календарных дней до даты введения новых форм.</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Самостоятельно изменять собственную символику, требования к фирменному оформлению, товарные знаки, в этом случае Стороны не менее чем за 10 (десять) рабочих дней до вступления указанных изменений в силу подписывают дополнительное соглашение, в котором определяют действия Сторон в соответствии с указанными изменениями.</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 xml:space="preserve">Получать от Агента отчеты, акты оказанных услуг, предусмотренные настоящим Договором, заявлять соответствующие возражения и замечания. </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Самостоятельно определять категории Абонентов, обслуживание которых осуществляет Агент по настоящему Договору, путём предоставления доступа к информации о данных Абонента в КИВС.</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В одностороннем порядке изменять Тарифы на оказание Услуг, уведомив об этом Агента не менее чем за 10 (десять) рабочих дней до введения новых Тарифов.</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Сообщать в своих информационных материалах (</w:t>
      </w:r>
      <w:r w:rsidRPr="00EF3414">
        <w:rPr>
          <w:rFonts w:ascii="Chevin pro" w:hAnsi="Chevin pro" w:cs="Arial"/>
          <w:sz w:val="22"/>
          <w:szCs w:val="24"/>
          <w:lang w:val="en-US"/>
        </w:rPr>
        <w:t>web</w:t>
      </w:r>
      <w:r w:rsidRPr="00EF3414">
        <w:rPr>
          <w:rFonts w:ascii="Chevin pro" w:hAnsi="Chevin pro" w:cs="Arial"/>
          <w:sz w:val="22"/>
          <w:szCs w:val="24"/>
        </w:rPr>
        <w:t>-сайт, рассылка, печатные материалы и т.д.) о в</w:t>
      </w:r>
      <w:r w:rsidRPr="00EF3414">
        <w:rPr>
          <w:rFonts w:ascii="Chevin pro" w:hAnsi="Chevin pro" w:cs="Arial"/>
          <w:noProof/>
          <w:sz w:val="22"/>
          <w:szCs w:val="24"/>
        </w:rPr>
        <w:t xml:space="preserve">озможности </w:t>
      </w:r>
      <w:r w:rsidRPr="00EF3414">
        <w:rPr>
          <w:rFonts w:ascii="Chevin pro" w:hAnsi="Chevin pro" w:cs="Arial"/>
          <w:sz w:val="22"/>
          <w:szCs w:val="24"/>
        </w:rPr>
        <w:t>оформления Заявлений/заключение Абонентских договоров и обслуживания Абонентов</w:t>
      </w:r>
      <w:r w:rsidRPr="00EF3414">
        <w:rPr>
          <w:rFonts w:ascii="Chevin pro" w:hAnsi="Chevin pro" w:cs="Arial"/>
          <w:noProof/>
          <w:sz w:val="22"/>
          <w:szCs w:val="24"/>
        </w:rPr>
        <w:t xml:space="preserve"> в Центрах продаж и обслуживания </w:t>
      </w:r>
      <w:r w:rsidRPr="00EF3414">
        <w:rPr>
          <w:rFonts w:ascii="Chevin pro" w:hAnsi="Chevin pro" w:cs="Arial"/>
          <w:sz w:val="22"/>
          <w:szCs w:val="24"/>
        </w:rPr>
        <w:t>Агента</w:t>
      </w:r>
      <w:r w:rsidRPr="00EF3414">
        <w:rPr>
          <w:rFonts w:ascii="Chevin pro" w:hAnsi="Chevin pro" w:cs="Arial"/>
          <w:noProof/>
          <w:sz w:val="22"/>
          <w:szCs w:val="24"/>
        </w:rPr>
        <w:t>.</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FF0997" w:rsidRPr="00EF3414" w:rsidRDefault="00FF099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lastRenderedPageBreak/>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4171EC" w:rsidRPr="00EF3414" w:rsidRDefault="00266825"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При необходимости инициировать привлечение к участию в оперативных и отчетных мероприятиях (совещаниях) ответственных работников Агента, уведомив о месте, повестке и порядке проведения соответствующего мероприятия не менее чем за 1 (один) рабочий день до даты проведения данного мероприятия.</w:t>
      </w:r>
    </w:p>
    <w:p w:rsidR="004171EC" w:rsidRPr="00EF3414" w:rsidRDefault="004171EC" w:rsidP="00C207E6">
      <w:pPr>
        <w:pStyle w:val="a0"/>
        <w:numPr>
          <w:ilvl w:val="0"/>
          <w:numId w:val="1"/>
        </w:numPr>
        <w:rPr>
          <w:rFonts w:ascii="Chevin pro" w:hAnsi="Chevin pro" w:cs="Arial"/>
          <w:sz w:val="22"/>
        </w:rPr>
      </w:pPr>
      <w:r w:rsidRPr="00EF3414">
        <w:rPr>
          <w:rFonts w:ascii="Chevin pro" w:hAnsi="Chevin pro" w:cs="Arial"/>
          <w:sz w:val="22"/>
        </w:rPr>
        <w:t>ОБЯЗАННОСТИ СТОРОН</w:t>
      </w:r>
    </w:p>
    <w:p w:rsidR="004171EC" w:rsidRPr="00EF3414" w:rsidRDefault="004171EC" w:rsidP="00C207E6">
      <w:pPr>
        <w:pStyle w:val="a0"/>
        <w:numPr>
          <w:ilvl w:val="1"/>
          <w:numId w:val="1"/>
        </w:numPr>
        <w:rPr>
          <w:rFonts w:ascii="Chevin pro" w:hAnsi="Chevin pro" w:cs="Arial"/>
          <w:sz w:val="22"/>
        </w:rPr>
      </w:pPr>
      <w:r w:rsidRPr="00EF3414">
        <w:rPr>
          <w:rFonts w:ascii="Chevin pro" w:hAnsi="Chevin pro" w:cs="Arial"/>
          <w:sz w:val="22"/>
        </w:rPr>
        <w:t>АГЕНТ ОБЯЗАН</w:t>
      </w:r>
    </w:p>
    <w:p w:rsidR="004171EC" w:rsidRPr="00EF3414"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Осуществлять обслуживание Абонентов в Центрах продаж и обслуживания Абонентов, а также иными способами, согласованными с Принципалом, с учетом требований, установленных настоящим Договором и действующим законодательством. А также, руководствоваться правилами, регламентами, стандартами и сценариями, выраженными документированными процедурами Принципала и доведенными до сведения Агента.</w:t>
      </w:r>
    </w:p>
    <w:p w:rsidR="004171EC" w:rsidRPr="00EF3414"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 xml:space="preserve">На условиях настоящего Договора от имени и за счет Принципала исполнять агентские поручения согласно </w:t>
      </w:r>
      <w:r w:rsidRPr="00F12710">
        <w:rPr>
          <w:rFonts w:ascii="Chevin pro" w:hAnsi="Chevin pro" w:cs="Arial"/>
          <w:sz w:val="22"/>
          <w:szCs w:val="24"/>
        </w:rPr>
        <w:t>Приложению № 2 к</w:t>
      </w:r>
      <w:r w:rsidRPr="00EF3414">
        <w:rPr>
          <w:rFonts w:ascii="Chevin pro" w:hAnsi="Chevin pro" w:cs="Arial"/>
          <w:sz w:val="22"/>
          <w:szCs w:val="24"/>
        </w:rPr>
        <w:t xml:space="preserve"> настоящему Договору</w:t>
      </w:r>
      <w:r w:rsidR="00FF6ABC" w:rsidRPr="00EF3414">
        <w:rPr>
          <w:rFonts w:ascii="Chevin pro" w:hAnsi="Chevin pro" w:cs="Arial"/>
          <w:sz w:val="22"/>
          <w:szCs w:val="24"/>
        </w:rPr>
        <w:t>.</w:t>
      </w:r>
    </w:p>
    <w:p w:rsidR="004171EC" w:rsidRPr="000173B2"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Обеспечить приём текстов телеграмм в соответствии с инструкцией Принципала.</w:t>
      </w:r>
    </w:p>
    <w:p w:rsidR="004171EC" w:rsidRPr="00EF3414"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Информировать Клиентов об Услугах, об условиях заключения Абонентских</w:t>
      </w:r>
      <w:r w:rsidRPr="00EF3414">
        <w:rPr>
          <w:rFonts w:ascii="Chevin pro" w:hAnsi="Chevin pro" w:cs="Arial"/>
          <w:sz w:val="22"/>
          <w:szCs w:val="24"/>
        </w:rPr>
        <w:t xml:space="preserve"> договоров, о правилах пользования Услугами, о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rsidR="004171EC" w:rsidRPr="00EF3414" w:rsidRDefault="00F61ABF"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rPr>
        <w:t xml:space="preserve">Предоставлять Принципалу Отчет Агента об исполнении поручения по форме, установленной в </w:t>
      </w:r>
      <w:r w:rsidRPr="00F12710">
        <w:rPr>
          <w:rFonts w:ascii="Chevin pro" w:hAnsi="Chevin pro" w:cs="Arial"/>
          <w:sz w:val="22"/>
        </w:rPr>
        <w:t>Приложении №3</w:t>
      </w:r>
      <w:r w:rsidRPr="00EF3414">
        <w:rPr>
          <w:rFonts w:ascii="Chevin pro" w:hAnsi="Chevin pro" w:cs="Arial"/>
          <w:sz w:val="22"/>
        </w:rPr>
        <w:t xml:space="preserve"> к настоящему Договору, не позднее 5 (пяти) рабочих дней после окончания отчетного периода на условиях, предусмотренных настоящим Договором</w:t>
      </w:r>
      <w:r w:rsidR="004171EC" w:rsidRPr="00EF3414">
        <w:rPr>
          <w:rFonts w:ascii="Chevin pro" w:hAnsi="Chevin pro" w:cs="Arial"/>
          <w:sz w:val="22"/>
          <w:szCs w:val="24"/>
        </w:rPr>
        <w:t>.</w:t>
      </w:r>
    </w:p>
    <w:p w:rsidR="004171EC" w:rsidRPr="00EF3414"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выданной  Агенту доверенностью, соблюдать положения нормативно-правовых актов Российской Федерации в области связи и законодательства  о защите прав потребителей.</w:t>
      </w:r>
    </w:p>
    <w:p w:rsidR="004171EC" w:rsidRPr="00F12710"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Осуществлять исполнение обязательств по настоящему Договору в строгом соответствии с предоставленными Принципалом  регламентами</w:t>
      </w:r>
      <w:r w:rsidRPr="00EF3414">
        <w:rPr>
          <w:rFonts w:ascii="Chevin pro" w:hAnsi="Chevin pro" w:cs="Arial"/>
          <w:b/>
          <w:sz w:val="22"/>
          <w:szCs w:val="24"/>
        </w:rPr>
        <w:t xml:space="preserve"> </w:t>
      </w:r>
      <w:r w:rsidRPr="00EF3414">
        <w:rPr>
          <w:rFonts w:ascii="Chevin pro" w:hAnsi="Chevin pro" w:cs="Arial"/>
          <w:sz w:val="22"/>
          <w:szCs w:val="24"/>
        </w:rPr>
        <w:t xml:space="preserve">и нормативными, </w:t>
      </w:r>
      <w:r w:rsidRPr="00EF3414">
        <w:rPr>
          <w:rFonts w:ascii="Chevin pro" w:hAnsi="Chevin pro" w:cs="Arial"/>
          <w:spacing w:val="1"/>
          <w:sz w:val="22"/>
          <w:szCs w:val="24"/>
        </w:rPr>
        <w:t xml:space="preserve">организационно-распорядительными </w:t>
      </w:r>
      <w:r w:rsidRPr="00EF3414">
        <w:rPr>
          <w:rFonts w:ascii="Chevin pro" w:hAnsi="Chevin pro" w:cs="Arial"/>
          <w:sz w:val="22"/>
          <w:szCs w:val="24"/>
        </w:rPr>
        <w:t xml:space="preserve">и инструктивными документами Принципала, касающимися обслуживания Абонентов </w:t>
      </w:r>
      <w:r w:rsidRPr="00F12710">
        <w:rPr>
          <w:rFonts w:ascii="Chevin pro" w:hAnsi="Chevin pro" w:cs="Arial"/>
          <w:sz w:val="22"/>
          <w:szCs w:val="24"/>
        </w:rPr>
        <w:t>(</w:t>
      </w:r>
      <w:r w:rsidR="00251146" w:rsidRPr="00F12710">
        <w:rPr>
          <w:rFonts w:ascii="Chevin pro" w:hAnsi="Chevin pro" w:cs="Arial"/>
          <w:sz w:val="22"/>
          <w:szCs w:val="24"/>
        </w:rPr>
        <w:t>Приложение № 1</w:t>
      </w:r>
      <w:r w:rsidR="00933D3A">
        <w:rPr>
          <w:rFonts w:ascii="Chevin pro" w:hAnsi="Chevin pro" w:cs="Arial"/>
          <w:sz w:val="22"/>
          <w:szCs w:val="24"/>
        </w:rPr>
        <w:t xml:space="preserve">5 </w:t>
      </w:r>
      <w:r w:rsidRPr="00F12710">
        <w:rPr>
          <w:rFonts w:ascii="Chevin pro" w:hAnsi="Chevin pro" w:cs="Arial"/>
          <w:sz w:val="22"/>
          <w:szCs w:val="24"/>
        </w:rPr>
        <w:t>к настоящему Договору).</w:t>
      </w:r>
    </w:p>
    <w:p w:rsidR="004171EC" w:rsidRPr="00EF3414"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Обеспечивать надлежащее заключение, исполнение Субагентских договоров и выполнение Субагентами требований Принципала, вытекающих из настоящего договора. Заключение Субагентского договора подлежит согласованию с Принципалом.</w:t>
      </w:r>
    </w:p>
    <w:p w:rsidR="004171EC" w:rsidRPr="00EF3414"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pacing w:val="-1"/>
          <w:sz w:val="22"/>
          <w:szCs w:val="24"/>
        </w:rPr>
        <w:t>Аккуратно и бережно относиться к технологическим и информационным материалам П</w:t>
      </w:r>
      <w:r w:rsidRPr="00EF3414">
        <w:rPr>
          <w:rFonts w:ascii="Chevin pro" w:hAnsi="Chevin pro" w:cs="Arial"/>
          <w:spacing w:val="7"/>
          <w:sz w:val="22"/>
          <w:szCs w:val="24"/>
        </w:rPr>
        <w:t>ринципала при исполнении условий настоящего Договора.</w:t>
      </w:r>
    </w:p>
    <w:p w:rsidR="004171EC" w:rsidRPr="00EF3414"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Обеспечить в Центрах продаж и обслуживания Абонентов работу по удержанию (предотвращению оттока) Абонентов. В частности, с Абонентом, озвучившим желание расторгнуть договор/отключить услугу</w:t>
      </w:r>
      <w:r w:rsidR="00D90F54" w:rsidRPr="00EF3414">
        <w:rPr>
          <w:rFonts w:ascii="Chevin pro" w:hAnsi="Chevin pro" w:cs="Arial"/>
          <w:sz w:val="22"/>
          <w:szCs w:val="24"/>
        </w:rPr>
        <w:t>,</w:t>
      </w:r>
      <w:r w:rsidRPr="00EF3414">
        <w:rPr>
          <w:rFonts w:ascii="Chevin pro" w:hAnsi="Chevin pro" w:cs="Arial"/>
          <w:sz w:val="22"/>
          <w:szCs w:val="24"/>
        </w:rPr>
        <w:t xml:space="preserve"> должна быть проведена работа согласно процедурам Принципала, доведенными до Агента.</w:t>
      </w:r>
    </w:p>
    <w:p w:rsidR="004171EC" w:rsidRPr="000173B2"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При рекламной деятельности, осуществляемой по настоящему Договору, использовать товарные знаки, фирменную символику, фирменное оформление, эмблемы, стиль Принципала</w:t>
      </w:r>
      <w:r w:rsidRPr="000173B2">
        <w:rPr>
          <w:rFonts w:ascii="Chevin pro" w:hAnsi="Chevin pro" w:cs="Arial"/>
          <w:spacing w:val="4"/>
          <w:sz w:val="22"/>
          <w:szCs w:val="24"/>
        </w:rPr>
        <w:t xml:space="preserve">. Письменно (не менее чем за 5 (пять) рабочих дней до момента изготовления) согласовывать с Принципалом эскизы и тексты рекламной и информационной </w:t>
      </w:r>
      <w:r w:rsidRPr="000173B2">
        <w:rPr>
          <w:rFonts w:ascii="Chevin pro" w:hAnsi="Chevin pro" w:cs="Arial"/>
          <w:sz w:val="22"/>
          <w:szCs w:val="24"/>
        </w:rPr>
        <w:t>продукции, изготавливаемые или используемые Агентом, в том числе при оформлении Центров продаж и обслуживания Абонентов.</w:t>
      </w:r>
    </w:p>
    <w:p w:rsidR="004171EC" w:rsidRPr="00EF3414" w:rsidRDefault="004171EC" w:rsidP="003A5928">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Предоставлять Принципалу</w:t>
      </w:r>
      <w:r w:rsidRPr="00EF3414">
        <w:rPr>
          <w:rFonts w:ascii="Chevin pro" w:hAnsi="Chevin pro" w:cs="Arial"/>
          <w:sz w:val="22"/>
          <w:szCs w:val="24"/>
        </w:rPr>
        <w:t xml:space="preserve"> сведения о местонахождении и режимах работы Центров продаж и обслуживания Абонентов для размещения на инт</w:t>
      </w:r>
      <w:r w:rsidR="002B1D5D" w:rsidRPr="00EF3414">
        <w:rPr>
          <w:rFonts w:ascii="Chevin pro" w:hAnsi="Chevin pro" w:cs="Arial"/>
          <w:sz w:val="22"/>
          <w:szCs w:val="24"/>
        </w:rPr>
        <w:t xml:space="preserve">ернет-сайте </w:t>
      </w:r>
      <w:r w:rsidR="00266825" w:rsidRPr="00EF3414">
        <w:rPr>
          <w:rFonts w:ascii="Chevin pro" w:hAnsi="Chevin pro" w:cs="Arial"/>
          <w:sz w:val="22"/>
        </w:rPr>
        <w:t>www.bashtel.ru.</w:t>
      </w:r>
      <w:r w:rsidRPr="00EF3414">
        <w:rPr>
          <w:rFonts w:ascii="Chevin pro" w:hAnsi="Chevin pro" w:cs="Arial"/>
          <w:sz w:val="22"/>
          <w:szCs w:val="24"/>
        </w:rPr>
        <w:t xml:space="preserve"> В случае изменения режима работы Центров продаж и обслуживания, в том числе в выходные и праздничные дни, предоставлять Принципалу сведения о новом режиме работы Центров продаж и обслуживания не позднее, чем за 14 дней до предполагаемой даты изменения.</w:t>
      </w:r>
    </w:p>
    <w:p w:rsidR="004171EC" w:rsidRPr="00EF3414" w:rsidRDefault="009F237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pacing w:val="4"/>
          <w:sz w:val="22"/>
          <w:szCs w:val="24"/>
        </w:rPr>
        <w:t xml:space="preserve">Незамедлительно информировать Принципала о ставших известными Агенту действиях или бездействиях третьих лиц, результат которых может повлечь причинение убытков </w:t>
      </w:r>
      <w:r w:rsidRPr="00EF3414">
        <w:rPr>
          <w:rFonts w:ascii="Chevin pro" w:hAnsi="Chevin pro" w:cs="Arial"/>
          <w:sz w:val="22"/>
          <w:szCs w:val="24"/>
        </w:rPr>
        <w:lastRenderedPageBreak/>
        <w:t>Принципалу (кроме информации о дебиторской задолженности Абонентов Принципала, хранящейся в информационных системах Принципала).</w:t>
      </w:r>
    </w:p>
    <w:p w:rsidR="009F2377" w:rsidRPr="00EF3414" w:rsidRDefault="009F2377"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Организовать удаленный доступ к КИВС Принципала,</w:t>
      </w:r>
      <w:r w:rsidRPr="00EF3414">
        <w:rPr>
          <w:rFonts w:ascii="Chevin pro" w:hAnsi="Chevin pro" w:cs="Arial"/>
          <w:bCs/>
          <w:sz w:val="22"/>
          <w:szCs w:val="24"/>
        </w:rPr>
        <w:t xml:space="preserve"> </w:t>
      </w:r>
      <w:r w:rsidRPr="00EF3414">
        <w:rPr>
          <w:rFonts w:ascii="Chevin pro" w:hAnsi="Chevin pro" w:cs="Arial"/>
          <w:sz w:val="22"/>
          <w:szCs w:val="24"/>
        </w:rPr>
        <w:t>обеспечивать постоянный контроль работоспособности используемых Агентом каналов связи с КИВС Принципала. Инициировать оперативное устранение технических неисправностей каналов связи, в том числе силами соответствующих служб Принципала</w:t>
      </w:r>
      <w:r w:rsidR="00D90F54" w:rsidRPr="00EF3414">
        <w:rPr>
          <w:rFonts w:ascii="Chevin pro" w:hAnsi="Chevin pro" w:cs="Arial"/>
          <w:sz w:val="22"/>
          <w:szCs w:val="24"/>
        </w:rPr>
        <w:t>.</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В порядке, предусмотренном настоящим Договором и действующим законодательством, своевременно представлять полные и достоверные отчеты о выполненных поручениях Принципала, использованных Агентом материалах, переданных Принципалом в соответствии с условиями настоящего Договора</w:t>
      </w:r>
      <w:r w:rsidR="00D90F54" w:rsidRPr="00EF3414">
        <w:rPr>
          <w:rFonts w:ascii="Chevin pro" w:hAnsi="Chevin pro" w:cs="Arial"/>
          <w:sz w:val="22"/>
          <w:szCs w:val="24"/>
        </w:rPr>
        <w:t>.</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Обеспечить ведение учета обращений Абонентов по тематикам (при наличии технической возможности соответствующих АРМ Принципала) при осуществлении обслуживания в соответствии с методическими указаниями о распределении обращений по тематикам. До установки соответствующего программного обеспечения Принципала обеспечить ведение учета письменных заявлений Абонентов в центры продаж и обслуживания Агента.</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 xml:space="preserve"> </w:t>
      </w:r>
      <w:r w:rsidR="00451644" w:rsidRPr="00EF3414">
        <w:rPr>
          <w:rFonts w:ascii="Chevin pro" w:hAnsi="Chevin pro" w:cs="Arial"/>
          <w:sz w:val="22"/>
          <w:szCs w:val="24"/>
        </w:rPr>
        <w:t>Представлят</w:t>
      </w:r>
      <w:r w:rsidR="00451644" w:rsidRPr="00EF3414">
        <w:rPr>
          <w:rFonts w:ascii="Chevin pro" w:hAnsi="Chevin pro" w:cs="Arial" w:hint="eastAsia"/>
          <w:sz w:val="22"/>
          <w:szCs w:val="24"/>
        </w:rPr>
        <w:t>ь</w:t>
      </w:r>
      <w:r w:rsidRPr="00EF3414">
        <w:rPr>
          <w:rFonts w:ascii="Chevin pro" w:hAnsi="Chevin pro" w:cs="Arial"/>
          <w:sz w:val="22"/>
          <w:szCs w:val="24"/>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w:t>
      </w:r>
      <w:r w:rsidRPr="00EF3414">
        <w:rPr>
          <w:rFonts w:ascii="Chevin pro" w:hAnsi="Chevin pro" w:cs="Arial"/>
          <w:sz w:val="22"/>
        </w:rPr>
        <w:t xml:space="preserve"> </w:t>
      </w:r>
      <w:r w:rsidRPr="00EF3414">
        <w:rPr>
          <w:rFonts w:ascii="Chevin pro" w:hAnsi="Chevin pro" w:cs="Arial"/>
          <w:sz w:val="22"/>
          <w:szCs w:val="24"/>
        </w:rPr>
        <w:t>в течение 10-ти рабочих дней от даты начала их действия.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Не допускать отступление от условий, предусмотренных формами дополнительных соглашений и иными документами, утвержденными Принципалом и оформляемыми с Абонентом. При поступлении от Абонента предложений (протокола разногласий) к дополнительным соглашениям, иным формам документов, утвержденным Принципалом, направлять на согласование в структурное подразделение Принципала письменный запрос о возможности внесения данных изменений в соответствующие формы документов в течение 3 (трех) рабочих дней с даты их получения от Абонента. Агент вправе применять согласованные Принципалом изменения в формы дополнительных соглашений к Абонентским договорам и других документов в отношении иных Абонентов, обратившихся с аналогичным предложением, если в тексте согласования, полученного от Принципала, данное право прямо предусмотрено.</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Сотрудники Агента обязаны проявлять разумную инициативность и предприимчивость в работе, дорожить деловой репутацией Принципала и его Абонентов, при выполнении своих должностных обязанностей. Быть предельно вежливыми, корректными по отношению к Абонентам и иным лицам при осуществлении функций, предусмотренных настоящим Договором. Не допускать действий, наносящих ущерб имуществу и деловой репутации Принципала.</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Обеспечить прием, фиксацию в КИВС Принципала и передачу Принципалу претензий, обращений, связанных с оказанием Услуг связи при наличии технической возможности в КИВС Принципала. Копии указанных документов передаются Принципалу</w:t>
      </w:r>
      <w:r w:rsidRPr="00EF3414" w:rsidDel="00EA2DE6">
        <w:rPr>
          <w:rFonts w:ascii="Chevin pro" w:hAnsi="Chevin pro" w:cs="Arial"/>
          <w:sz w:val="22"/>
          <w:szCs w:val="24"/>
        </w:rPr>
        <w:t xml:space="preserve"> </w:t>
      </w:r>
      <w:r w:rsidRPr="00EF3414">
        <w:rPr>
          <w:rFonts w:ascii="Chevin pro" w:hAnsi="Chevin pro" w:cs="Arial"/>
          <w:sz w:val="22"/>
          <w:szCs w:val="24"/>
        </w:rPr>
        <w:t>посредством факсимильной связи или электронной почты в день обращения Абонента Принципала или иными способами, согласованными с двух сторон</w:t>
      </w:r>
      <w:r w:rsidR="009E579C" w:rsidRPr="00EF3414">
        <w:rPr>
          <w:rFonts w:ascii="Chevin pro" w:hAnsi="Chevin pro" w:cs="Arial"/>
          <w:sz w:val="22"/>
          <w:szCs w:val="24"/>
        </w:rPr>
        <w:t>.</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По письменной заявке Принципала, в срок не позднее 3 (трех) рабочих дней со дня ее получения, предоставлять письменную информацию и необходимые документы (если они не переданы Принципалу в соответствии с п. 4.1.23), полученные от Абонентов в связи с исполнением Агентом обязательств, предусмотренных настоящим Договором, в соответствующее подразделение Принципала.</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Передавать Принципалу оригиналы Заявлений и/или Абонентских договоров,  дополнительных  соглашений к Абонентскому договору, оформленных Клиентами и Агентом, а также  иных  документов  (заявления и т.п.), связанные с исполнением Абонентского договора,  полученных от Абонента   не позднее 15 (пятнадцатого) числа месяца, следующего за Отчетным периодом, если 15 (пятнадцатое) число совпадает с праздничным или выходным днем, то документы передаются на следующий рабочий день после праздничных/ выходных дней.</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 xml:space="preserve">Документы  передаются по реестру на бумажном и электронном носителе. Форма реестра определена сторонами </w:t>
      </w:r>
      <w:r w:rsidRPr="000173B2">
        <w:rPr>
          <w:rFonts w:ascii="Chevin pro" w:hAnsi="Chevin pro" w:cs="Arial"/>
          <w:sz w:val="22"/>
          <w:szCs w:val="24"/>
        </w:rPr>
        <w:t>в Приложении №7 к</w:t>
      </w:r>
      <w:r w:rsidRPr="00EF3414">
        <w:rPr>
          <w:rFonts w:ascii="Chevin pro" w:hAnsi="Chevin pro" w:cs="Arial"/>
          <w:sz w:val="22"/>
          <w:szCs w:val="24"/>
        </w:rPr>
        <w:t xml:space="preserve"> настоящему Договору. Передача документов, указанных в настоящем пункте осуществляется в соответствующее подразделение, определенное Принципалом.</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 xml:space="preserve">Предоставить Принципалу перечень сотрудников и их контактные данные для осуществления информационного обмена в соответствии с условиями настоящего Договора в течение </w:t>
      </w:r>
      <w:r w:rsidRPr="00EF3414">
        <w:rPr>
          <w:rFonts w:ascii="Chevin pro" w:hAnsi="Chevin pro" w:cs="Arial"/>
          <w:sz w:val="22"/>
          <w:szCs w:val="24"/>
        </w:rPr>
        <w:lastRenderedPageBreak/>
        <w:t>10 (десяти) рабочих дней с момента подписания настоящего Договора. Агент обязан поддерживать данный перечень в актуальном состоянии.</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 xml:space="preserve">Рассматривать акты, составленные Принципалом по результатам осуществления контроля исполнения обязательств Агентом, подписывать их или давать мотивированные возражения в течение 5 (пяти) рабочих дней с момента предоставления соответствующих актов. В случае непредставления в указанные сроки подписанного акта или мотивированного возражения, акт считается принятым Агентом и является основанием для применения соответствующих санкций, </w:t>
      </w:r>
      <w:r w:rsidRPr="000173B2">
        <w:rPr>
          <w:rFonts w:ascii="Chevin pro" w:hAnsi="Chevin pro" w:cs="Arial"/>
          <w:sz w:val="22"/>
          <w:szCs w:val="24"/>
        </w:rPr>
        <w:t>установленных Приложением №6 к настоящему</w:t>
      </w:r>
      <w:r w:rsidRPr="00EF3414">
        <w:rPr>
          <w:rFonts w:ascii="Chevin pro" w:hAnsi="Chevin pro" w:cs="Arial"/>
          <w:sz w:val="22"/>
          <w:szCs w:val="24"/>
        </w:rPr>
        <w:t xml:space="preserve"> Договору</w:t>
      </w:r>
      <w:r w:rsidR="00493955" w:rsidRPr="00EF3414">
        <w:rPr>
          <w:rFonts w:ascii="Chevin pro" w:hAnsi="Chevin pro" w:cs="Arial"/>
          <w:sz w:val="22"/>
          <w:szCs w:val="24"/>
        </w:rPr>
        <w:t>.</w:t>
      </w:r>
    </w:p>
    <w:p w:rsidR="007B4256" w:rsidRPr="00EF3414" w:rsidRDefault="007B4256"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Обеспечить необходимый уровень компетентности персонала для грамотного и качественного обслуживания Клиентов в соответствии с функционалом. Своевременно доводить до персонала документированные процедуры, необходимые  в целях выполнения поручений  Принципала.</w:t>
      </w:r>
    </w:p>
    <w:p w:rsidR="00693AEC" w:rsidRPr="00EF3414" w:rsidRDefault="00693A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Самостоятельно проводить обучение своих сотрудников технологии продаж и обслуживания, на основе нормативной документации, инструктивных, информационных и рекламных материалов, предоставленных Принципалом.</w:t>
      </w:r>
    </w:p>
    <w:p w:rsidR="00693AEC" w:rsidRPr="00EF3414" w:rsidRDefault="00693A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Обеспечить проверку знаний и компетенций персонала ЦПО.</w:t>
      </w:r>
    </w:p>
    <w:p w:rsidR="00693AEC" w:rsidRPr="00EF3414" w:rsidRDefault="00693A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pacing w:val="-1"/>
          <w:sz w:val="22"/>
          <w:szCs w:val="24"/>
        </w:rPr>
        <w:t>Обрабатывать и использовать данные об Абонентах исключительно для целей исполнения настоящего Договора.</w:t>
      </w:r>
    </w:p>
    <w:p w:rsidR="00693AEC" w:rsidRPr="00EF3414" w:rsidRDefault="00693A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693AEC" w:rsidRPr="00EF3414" w:rsidRDefault="00693A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В целях исполнения поручений Принципала осуществлять обработку персональных данных Абонентов/Клиентов в соответствии с разделом 10 настоящего Договора, Инструкцией по заключению Абонентских договоров (Приложение №9 к настоящему Договору), а также законодательством  РФ и в порядке, предусмотренном «Регламентом взаимодействия Сторон при работе Агента в Корпоративной информационно-вычислительной сети  (КИВС) Принципала» (Приложение №8 к настоящему Договору)</w:t>
      </w:r>
      <w:r w:rsidR="00251146" w:rsidRPr="00EF3414">
        <w:rPr>
          <w:rFonts w:ascii="Chevin pro" w:hAnsi="Chevin pro" w:cs="Arial"/>
          <w:sz w:val="22"/>
          <w:szCs w:val="24"/>
        </w:rPr>
        <w:t>.</w:t>
      </w:r>
    </w:p>
    <w:p w:rsidR="00693AEC" w:rsidRPr="00EF3414" w:rsidRDefault="00693A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Обеспечивать сохранность оригиналов документов (Заявлений/Абонентских договоров), оформленных при выполнении поручений Принципала по настоящему Договору до момента передачи указанных оригиналов документов Принципалу.</w:t>
      </w:r>
    </w:p>
    <w:p w:rsidR="00601308" w:rsidRPr="00EF3414" w:rsidRDefault="00693AEC" w:rsidP="003A5928">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Осуществлять на основании выданной Принципалом Доверенности  оформление Заявлений и/или оформление и подписание Абонентских договоров от имени Принципала на основе представленных Принципалом типовых форм.</w:t>
      </w:r>
    </w:p>
    <w:p w:rsidR="004B34C2" w:rsidRPr="000173B2" w:rsidRDefault="0081491D"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Осуществлять прием возвращаемого оконечного оборудования согласно действующим процедурам</w:t>
      </w:r>
      <w:r w:rsidR="00601308" w:rsidRPr="000173B2">
        <w:rPr>
          <w:rFonts w:ascii="Chevin pro" w:hAnsi="Chevin pro" w:cs="Arial"/>
          <w:sz w:val="22"/>
          <w:szCs w:val="24"/>
        </w:rPr>
        <w:t xml:space="preserve"> и инструкциям</w:t>
      </w:r>
      <w:r w:rsidRPr="000173B2">
        <w:rPr>
          <w:rFonts w:ascii="Chevin pro" w:hAnsi="Chevin pro" w:cs="Arial"/>
          <w:sz w:val="22"/>
          <w:szCs w:val="24"/>
        </w:rPr>
        <w:t xml:space="preserve"> Принципала</w:t>
      </w:r>
      <w:r w:rsidR="00601308" w:rsidRPr="000173B2">
        <w:rPr>
          <w:rFonts w:ascii="Chevin pro" w:hAnsi="Chevin pro" w:cs="Arial"/>
          <w:sz w:val="22"/>
          <w:szCs w:val="24"/>
        </w:rPr>
        <w:t>.</w:t>
      </w:r>
      <w:r w:rsidR="00601308" w:rsidRPr="000173B2" w:rsidDel="0081491D">
        <w:rPr>
          <w:rFonts w:ascii="Chevin pro" w:hAnsi="Chevin pro" w:cs="Arial"/>
          <w:sz w:val="22"/>
          <w:szCs w:val="24"/>
        </w:rPr>
        <w:t xml:space="preserve"> </w:t>
      </w:r>
      <w:r w:rsidR="004B34C2" w:rsidRPr="000173B2">
        <w:rPr>
          <w:rFonts w:ascii="Chevin pro" w:hAnsi="Chevin pro" w:cs="Arial"/>
          <w:sz w:val="22"/>
          <w:szCs w:val="24"/>
        </w:rPr>
        <w:t>Вести учет возвратного оборудования в реестре возвратного оборудования (электронный и бумажный варианты)</w:t>
      </w:r>
      <w:r w:rsidR="00A04CA2" w:rsidRPr="000173B2">
        <w:rPr>
          <w:rFonts w:ascii="Chevin pro" w:hAnsi="Chevin pro" w:cs="Arial"/>
          <w:sz w:val="22"/>
          <w:szCs w:val="24"/>
        </w:rPr>
        <w:t>,</w:t>
      </w:r>
      <w:r w:rsidR="004B34C2" w:rsidRPr="000173B2">
        <w:rPr>
          <w:rFonts w:ascii="Chevin pro" w:hAnsi="Chevin pro" w:cs="Arial"/>
          <w:sz w:val="22"/>
          <w:szCs w:val="24"/>
        </w:rPr>
        <w:t xml:space="preserve"> форма реестра</w:t>
      </w:r>
      <w:r w:rsidR="000E242E" w:rsidRPr="000173B2">
        <w:rPr>
          <w:rFonts w:ascii="Chevin pro" w:hAnsi="Chevin pro" w:cs="Arial"/>
          <w:sz w:val="22"/>
          <w:szCs w:val="24"/>
        </w:rPr>
        <w:t>, накладной на внутреннее перемещение оборудования</w:t>
      </w:r>
      <w:r w:rsidR="004B34C2" w:rsidRPr="000173B2">
        <w:rPr>
          <w:rFonts w:ascii="Chevin pro" w:hAnsi="Chevin pro" w:cs="Arial"/>
          <w:sz w:val="22"/>
          <w:szCs w:val="24"/>
        </w:rPr>
        <w:t xml:space="preserve"> указана в Приложени</w:t>
      </w:r>
      <w:r w:rsidR="000E242E" w:rsidRPr="000173B2">
        <w:rPr>
          <w:rFonts w:ascii="Chevin pro" w:hAnsi="Chevin pro" w:cs="Arial"/>
          <w:sz w:val="22"/>
          <w:szCs w:val="24"/>
        </w:rPr>
        <w:t>ях</w:t>
      </w:r>
      <w:r w:rsidR="004B34C2" w:rsidRPr="000173B2">
        <w:rPr>
          <w:rFonts w:ascii="Chevin pro" w:hAnsi="Chevin pro" w:cs="Arial"/>
          <w:sz w:val="22"/>
          <w:szCs w:val="24"/>
        </w:rPr>
        <w:t xml:space="preserve"> №</w:t>
      </w:r>
      <w:r w:rsidR="000E242E" w:rsidRPr="000173B2">
        <w:rPr>
          <w:rFonts w:ascii="Chevin pro" w:hAnsi="Chevin pro" w:cs="Arial"/>
          <w:sz w:val="22"/>
          <w:szCs w:val="24"/>
        </w:rPr>
        <w:t>18 и 17</w:t>
      </w:r>
      <w:r w:rsidR="004B34C2" w:rsidRPr="000173B2">
        <w:rPr>
          <w:rFonts w:ascii="Chevin pro" w:hAnsi="Chevin pro" w:cs="Arial"/>
          <w:sz w:val="22"/>
          <w:szCs w:val="24"/>
        </w:rPr>
        <w:t xml:space="preserve"> к настоящему Договору.</w:t>
      </w:r>
    </w:p>
    <w:p w:rsidR="00601308" w:rsidRPr="000173B2" w:rsidRDefault="004B34C2"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Осуществлять передачу возвращенного оконечного оборудования Принципалу согласно Акту приема-передачи (Приложение №</w:t>
      </w:r>
      <w:r w:rsidR="000E242E" w:rsidRPr="000173B2">
        <w:rPr>
          <w:rFonts w:ascii="Chevin pro" w:hAnsi="Chevin pro" w:cs="Arial"/>
          <w:sz w:val="22"/>
          <w:szCs w:val="24"/>
        </w:rPr>
        <w:t>16</w:t>
      </w:r>
      <w:r w:rsidRPr="000173B2">
        <w:rPr>
          <w:rFonts w:ascii="Chevin pro" w:hAnsi="Chevin pro" w:cs="Arial"/>
          <w:sz w:val="22"/>
          <w:szCs w:val="24"/>
        </w:rPr>
        <w:t xml:space="preserve"> настоящего Договора).</w:t>
      </w:r>
    </w:p>
    <w:p w:rsidR="00693AEC" w:rsidRPr="00EF3414" w:rsidRDefault="00693AEC"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bCs/>
          <w:sz w:val="22"/>
          <w:szCs w:val="24"/>
        </w:rPr>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w:t>
      </w:r>
      <w:r w:rsidRPr="00EF3414">
        <w:rPr>
          <w:rFonts w:ascii="Chevin pro" w:hAnsi="Chevin pro" w:cs="Arial"/>
          <w:bCs/>
          <w:sz w:val="22"/>
          <w:szCs w:val="24"/>
        </w:rPr>
        <w:t xml:space="preserve"> информация, сохранность конфиденциальной информации в строгом соответствии с условиями и порядке, предусмотренном настоящим Договором</w:t>
      </w:r>
      <w:r w:rsidR="0068737F" w:rsidRPr="00EF3414">
        <w:rPr>
          <w:rFonts w:ascii="Chevin pro" w:hAnsi="Chevin pro" w:cs="Arial"/>
          <w:bCs/>
          <w:sz w:val="22"/>
          <w:szCs w:val="24"/>
        </w:rPr>
        <w:t>.</w:t>
      </w:r>
    </w:p>
    <w:p w:rsidR="0068737F" w:rsidRPr="00170350" w:rsidRDefault="006E1186" w:rsidP="00182E10">
      <w:pPr>
        <w:numPr>
          <w:ilvl w:val="2"/>
          <w:numId w:val="1"/>
        </w:numPr>
        <w:shd w:val="clear" w:color="auto" w:fill="FFFFFF"/>
        <w:tabs>
          <w:tab w:val="left" w:pos="1440"/>
        </w:tabs>
        <w:ind w:left="0" w:firstLine="709"/>
        <w:jc w:val="both"/>
        <w:rPr>
          <w:rFonts w:ascii="Chevin pro" w:hAnsi="Chevin pro" w:cs="Arial"/>
          <w:bCs/>
          <w:sz w:val="22"/>
          <w:szCs w:val="24"/>
        </w:rPr>
      </w:pPr>
      <w:r w:rsidRPr="00CE276F">
        <w:rPr>
          <w:rFonts w:ascii="Chevin pro" w:hAnsi="Chevin pro" w:cs="Arial"/>
          <w:bCs/>
          <w:sz w:val="22"/>
          <w:szCs w:val="24"/>
        </w:rPr>
        <w:t>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w:t>
      </w:r>
      <w:r w:rsidRPr="00BA487B">
        <w:rPr>
          <w:rFonts w:ascii="Chevin pro" w:hAnsi="Chevin pro" w:cs="Arial"/>
          <w:bCs/>
          <w:sz w:val="22"/>
          <w:szCs w:val="24"/>
        </w:rPr>
        <w:t>ность в целях исполнения обязательств по настоящему Договору, Агент обязан  в течение 5 (пяти) рабочих дней с даты, указанной в уведомлении/прекращения договорных отношений с работником Агента вер</w:t>
      </w:r>
      <w:r w:rsidRPr="0059488A">
        <w:rPr>
          <w:rFonts w:ascii="Chevin pro" w:hAnsi="Chevin pro" w:cs="Arial"/>
          <w:bCs/>
          <w:sz w:val="22"/>
          <w:szCs w:val="24"/>
        </w:rPr>
        <w:t>нуть подлинную доверенность Принципалу.</w:t>
      </w:r>
    </w:p>
    <w:p w:rsidR="006E1186" w:rsidRPr="00EF3414" w:rsidRDefault="006E1186"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 в связи с исполнением Договора.</w:t>
      </w:r>
    </w:p>
    <w:p w:rsidR="006E1186" w:rsidRPr="00EF3414" w:rsidRDefault="006E1186"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rsidR="006E1186" w:rsidRPr="00EF3414" w:rsidRDefault="006E1186"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Представлять интересы Принципала и вступать во взаимоотношения с представителями сторонних учреждений и организаций для решения оперативных вопросов, входящих в компетенцию Агента.</w:t>
      </w:r>
    </w:p>
    <w:p w:rsidR="006E1186" w:rsidRPr="000173B2" w:rsidRDefault="006E1186"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 xml:space="preserve">Использовать логотип, фирменную символику, фирменное оформление, эмблемы, товарные знаки, девизы Принципала в рекламных кампаниях и деятельности, осуществляемой на </w:t>
      </w:r>
      <w:r w:rsidRPr="000173B2">
        <w:rPr>
          <w:rFonts w:ascii="Chevin pro" w:hAnsi="Chevin pro" w:cs="Arial"/>
          <w:sz w:val="22"/>
          <w:szCs w:val="24"/>
        </w:rPr>
        <w:lastRenderedPageBreak/>
        <w:t>основании Агентского договора, соблюдая при этом требования действующего законодательства Российской Федерации, а также требования Принципала.</w:t>
      </w:r>
    </w:p>
    <w:p w:rsidR="006E1186" w:rsidRPr="00EF3414" w:rsidRDefault="006E1186"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Оформлять возврат денежных средств, уплаченных Абонентом</w:t>
      </w:r>
      <w:r w:rsidRPr="00EF3414">
        <w:rPr>
          <w:rFonts w:ascii="Chevin pro" w:hAnsi="Chevin pro" w:cs="Arial"/>
          <w:sz w:val="22"/>
          <w:szCs w:val="24"/>
        </w:rPr>
        <w:t xml:space="preserve"> в качестве аванса за Услуги связи. Возврат денежных средств осуществляется Принципалом безналичным переводом на банковский счет.</w:t>
      </w:r>
    </w:p>
    <w:p w:rsidR="006E1186" w:rsidRPr="00EF3414" w:rsidRDefault="006E1186"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Обеспечить контроль отзыва доверенностей при расторжении договоров с Субагентом/при увольнении сотрудника Субагента,  в случае если им  выдана доверенность на исполнение поручений по данному договору.</w:t>
      </w:r>
    </w:p>
    <w:p w:rsidR="006E1186" w:rsidRPr="00884466" w:rsidRDefault="006E1186"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В целях исполнения агентского поручения по продаже</w:t>
      </w:r>
      <w:r w:rsidR="00FC0605">
        <w:rPr>
          <w:rFonts w:ascii="Chevin pro" w:hAnsi="Chevin pro" w:cs="Arial"/>
          <w:sz w:val="22"/>
          <w:szCs w:val="24"/>
        </w:rPr>
        <w:t xml:space="preserve"> </w:t>
      </w:r>
      <w:r w:rsidR="00B44795">
        <w:rPr>
          <w:rFonts w:ascii="Chevin pro" w:hAnsi="Chevin pro" w:cs="Arial"/>
          <w:sz w:val="22"/>
          <w:szCs w:val="24"/>
        </w:rPr>
        <w:t>оборудования</w:t>
      </w:r>
      <w:r w:rsidRPr="00EF3414">
        <w:rPr>
          <w:rFonts w:ascii="Chevin pro" w:hAnsi="Chevin pro" w:cs="Arial"/>
          <w:sz w:val="22"/>
          <w:szCs w:val="24"/>
        </w:rPr>
        <w:t xml:space="preserve">, Агент обязуется заключить с Принципалом Агентский договор на прием платежей в соответствии с Федеральным законом </w:t>
      </w:r>
      <w:r w:rsidRPr="00C67ACF">
        <w:rPr>
          <w:rFonts w:ascii="Chevin pro" w:hAnsi="Chevin pro" w:cs="Arial"/>
          <w:sz w:val="22"/>
          <w:szCs w:val="24"/>
        </w:rPr>
        <w:t>№103</w:t>
      </w:r>
      <w:r w:rsidR="00C20CEB" w:rsidRPr="00884466">
        <w:rPr>
          <w:rFonts w:ascii="Chevin pro" w:hAnsi="Chevin pro" w:cs="Arial"/>
          <w:sz w:val="22"/>
          <w:szCs w:val="24"/>
        </w:rPr>
        <w:t>-ФЗ от 03.06.2009</w:t>
      </w:r>
      <w:r w:rsidR="006E0B25" w:rsidRPr="00884466">
        <w:rPr>
          <w:rFonts w:ascii="Chevin pro" w:hAnsi="Chevin pro" w:cs="Arial"/>
          <w:sz w:val="22"/>
          <w:szCs w:val="24"/>
        </w:rPr>
        <w:t xml:space="preserve"> г.</w:t>
      </w:r>
    </w:p>
    <w:p w:rsidR="006E1186" w:rsidRPr="00EF3414" w:rsidRDefault="006E1186"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 xml:space="preserve">Перечислять денежные средства при </w:t>
      </w:r>
      <w:r w:rsidR="00B44795">
        <w:rPr>
          <w:rFonts w:ascii="Chevin pro" w:hAnsi="Chevin pro" w:cs="Arial"/>
          <w:sz w:val="22"/>
          <w:szCs w:val="24"/>
        </w:rPr>
        <w:t>продаже карт оплаты</w:t>
      </w:r>
      <w:r w:rsidR="00FC0605">
        <w:rPr>
          <w:rFonts w:ascii="Chevin pro" w:hAnsi="Chevin pro" w:cs="Arial"/>
          <w:sz w:val="22"/>
          <w:szCs w:val="24"/>
        </w:rPr>
        <w:t xml:space="preserve"> </w:t>
      </w:r>
      <w:r w:rsidRPr="00EF3414">
        <w:rPr>
          <w:rFonts w:ascii="Chevin pro" w:hAnsi="Chevin pro" w:cs="Arial"/>
          <w:sz w:val="22"/>
          <w:szCs w:val="24"/>
        </w:rPr>
        <w:t xml:space="preserve">на расчетный счет Оператора в течение </w:t>
      </w:r>
      <w:r w:rsidR="00CA1192">
        <w:rPr>
          <w:rFonts w:ascii="Chevin pro" w:hAnsi="Chevin pro" w:cs="Arial"/>
          <w:sz w:val="22"/>
          <w:szCs w:val="24"/>
        </w:rPr>
        <w:t>30</w:t>
      </w:r>
      <w:r w:rsidR="00CA1192" w:rsidRPr="00EF3414">
        <w:rPr>
          <w:rFonts w:ascii="Chevin pro" w:hAnsi="Chevin pro" w:cs="Arial"/>
          <w:sz w:val="22"/>
          <w:szCs w:val="24"/>
        </w:rPr>
        <w:t xml:space="preserve"> </w:t>
      </w:r>
      <w:r w:rsidRPr="00EF3414">
        <w:rPr>
          <w:rFonts w:ascii="Chevin pro" w:hAnsi="Chevin pro" w:cs="Arial"/>
          <w:sz w:val="22"/>
          <w:szCs w:val="24"/>
        </w:rPr>
        <w:t>(</w:t>
      </w:r>
      <w:r w:rsidR="00CA1192">
        <w:rPr>
          <w:rFonts w:ascii="Chevin pro" w:hAnsi="Chevin pro" w:cs="Arial"/>
          <w:sz w:val="22"/>
          <w:szCs w:val="24"/>
        </w:rPr>
        <w:t>тридцати</w:t>
      </w:r>
      <w:r w:rsidRPr="00EF3414">
        <w:rPr>
          <w:rFonts w:ascii="Chevin pro" w:hAnsi="Chevin pro" w:cs="Arial"/>
          <w:sz w:val="22"/>
          <w:szCs w:val="24"/>
        </w:rPr>
        <w:t>) рабочих дней с момента приема соответствующего платежа.</w:t>
      </w:r>
    </w:p>
    <w:p w:rsidR="00144730" w:rsidRPr="00EF3414" w:rsidRDefault="00144730" w:rsidP="00182E10">
      <w:pPr>
        <w:pStyle w:val="a0"/>
        <w:numPr>
          <w:ilvl w:val="1"/>
          <w:numId w:val="1"/>
        </w:numPr>
        <w:rPr>
          <w:rFonts w:ascii="Chevin pro" w:hAnsi="Chevin pro" w:cs="Arial"/>
          <w:sz w:val="22"/>
        </w:rPr>
      </w:pPr>
      <w:r w:rsidRPr="00EF3414">
        <w:rPr>
          <w:rFonts w:ascii="Chevin pro" w:hAnsi="Chevin pro" w:cs="Arial"/>
          <w:sz w:val="22"/>
        </w:rPr>
        <w:t>ПРИНЦИПАЛ ОБЯЗАН:</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В соответствии с условиями настоящего Договора выплачивать Агенту агентское вознаграждение.</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Выдать Агенту доверенность (доверенности) на совершение предусмотренных в настоящем Договоре действий с правом передоверия.</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Обеспечивать Агента необходимыми для  исполнения условий настоящего Договора технологическими ресурсами, информационными материалами, в том числе необходимыми доступами к информационно-технологическим ресурсам. Своевременно обеспечивать Агента  обновленными версиями предоставляем</w:t>
      </w:r>
      <w:r w:rsidR="00CC5FE7">
        <w:rPr>
          <w:rFonts w:ascii="Chevin pro" w:hAnsi="Chevin pro" w:cs="Arial"/>
          <w:sz w:val="22"/>
          <w:szCs w:val="24"/>
        </w:rPr>
        <w:t>ых ресурсов</w:t>
      </w:r>
      <w:r w:rsidRPr="00EF3414">
        <w:rPr>
          <w:rFonts w:ascii="Chevin pro" w:hAnsi="Chevin pro" w:cs="Arial"/>
          <w:sz w:val="22"/>
          <w:szCs w:val="24"/>
        </w:rPr>
        <w:t>, а также всей необходимой для соблюдения Агентом  условий данного Договора дополнительной информацией, по мере её появления.</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Обеспечивать за свой счет  работоспособность, сервисное обслуживание и оперативное устранение технических неисправностей КИВС.</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Предоставлять Агенту всю информацию (сведения о Тарифах, инструкции, регламенты, процедуры  и т.д.), необходимую для выполнения обязательств по настоящему Договору. В случае изменения информации Принципал обязан за 10 (десять) календарных дней до вступления в силу соответствующих изменений уведомить об этом Агента. Информировать Агента об изменении тарифов на Услуги связи, условий предоставления Услуг связи, законодательства о связи, формы и содержания документов, предоставляемых Абонентам Принципала, а также об иных действиях (фактах, событиях), которые влекут за собой увеличение потока клиентов в Центры продаж и  обслуживания Абонентов, в том числе о проведении маркетинговых и иных акций не позднее 10 (десяти) рабочих дней до введения изменений в силу (проведения акций). Информация, предусмотренная настоящим пунктом, передается Принципалом руководителям подразделений Агента, руководителям информационно-справочных служб Агента, руководителям Центров продаж и обслуживания Абонентов посредством электронной почты или факсимильной связи по адресам (телефонам), предоставленным Агентом.</w:t>
      </w:r>
    </w:p>
    <w:p w:rsidR="00144730" w:rsidRPr="00EF3414" w:rsidRDefault="00E828CB"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Предоставить Агенту типовые формы Заявлений и/или Абонентских договоров, дополнительных соглашений и приложений, документы, подлежащие подписанию с абонентами Принципала, и иные документы, разработанные Принципалом, инструктивные, процедурные и иные документы, необходимые Агенту для выполнения своих обязательств по настоящему Договору и извещать об изменении типовых форм документов не менее чем за 10 (десять) календарных дней до вступления указанных изменений в силу. В случае внесения изменений в формы Заявлений и/или Абонентских договоров, дополнительных соглашений, документов, подлежащих подписанию с абонентами Принципала, изменённые формуляры направляются руководителям структурных подразделений Агента с сопроводительным письмом и одновременным размещением изменённых версий на АРМ и становятся обязательными для Агента с даты, следующей за датой их размещения в АРМ</w:t>
      </w:r>
      <w:r w:rsidR="00144730" w:rsidRPr="00EF3414">
        <w:rPr>
          <w:rFonts w:ascii="Chevin pro" w:hAnsi="Chevin pro" w:cs="Arial"/>
          <w:sz w:val="22"/>
          <w:szCs w:val="24"/>
        </w:rPr>
        <w:t>.</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Обеспечивать Агента имеющимся у Принципала  рекламными материалами, необходимыми для  исполнения Агентом своих обязательств.</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Согласовывать подписание Агентом протоколов разногласий, предложений к иным формам документов, поступающих от Абонентов, условия рекламных акций  согласно п.4.1.39 Договора, в течение 10 (десяти) рабочих дней с момента обращения Агента.</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Предоставлять Агенту информацию о необходимости организации дополнительных Центров продаж и обслуживания Абонентов.</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lastRenderedPageBreak/>
        <w:t>Согласовывать заключение Агентом субагентских договоров, в течение 10 (десяти) рабочих дней с момента обращения Агента за согласованием. В случае отсутствия возражений от Принципала в установленный срок, заключение договора считается согласованным. Изменение условий субагентских договоров не требует согласования Принципала, в случае если вносимые изменения не влияют на взаимоотношения Принципала и Агента и не ухудшают качество оказания услуг Абонентам и не увеличивают их стоимость для Абонента.</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Утверждать отчет Агента или сообщать Агенту об имеющихся возражениях по предоставленному отчету не позднее 5 (пяти) рабочих дней после получения отчета Принципалом.</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На основании утвержденного отчета Агента, подписывать Акт оказанных услуг и выплачивать денежное вознаграждение.</w:t>
      </w:r>
    </w:p>
    <w:p w:rsidR="00E828CB" w:rsidRPr="00EF3414" w:rsidRDefault="00E828CB"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Предупреждать Агента в письменном виде посредством электронной почты, а также информационных систем:</w:t>
      </w:r>
    </w:p>
    <w:p w:rsidR="006C058F" w:rsidRPr="00EF3414" w:rsidRDefault="006C058F" w:rsidP="00182E10">
      <w:pPr>
        <w:numPr>
          <w:ilvl w:val="3"/>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pacing w:val="1"/>
          <w:sz w:val="22"/>
        </w:rPr>
        <w:t>о</w:t>
      </w:r>
      <w:r w:rsidR="00E828CB" w:rsidRPr="00EF3414">
        <w:rPr>
          <w:rFonts w:ascii="Chevin pro" w:hAnsi="Chevin pro" w:cs="Arial"/>
          <w:spacing w:val="1"/>
          <w:sz w:val="22"/>
        </w:rPr>
        <w:t xml:space="preserve"> плановых профилактических и ремонтных работах на Сети Принципала с указанием начала и окончания указанных работ минимум за 3 (три) рабочих дня до момента начала работ</w:t>
      </w:r>
      <w:r w:rsidR="00DE28C6" w:rsidRPr="00EF3414">
        <w:rPr>
          <w:rFonts w:ascii="Chevin pro" w:hAnsi="Chevin pro" w:cs="Arial"/>
          <w:spacing w:val="1"/>
          <w:sz w:val="22"/>
        </w:rPr>
        <w:t>;</w:t>
      </w:r>
    </w:p>
    <w:p w:rsidR="006C058F" w:rsidRPr="00EF3414" w:rsidRDefault="006C058F" w:rsidP="00182E10">
      <w:pPr>
        <w:numPr>
          <w:ilvl w:val="3"/>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pacing w:val="1"/>
          <w:sz w:val="22"/>
        </w:rPr>
        <w:t>о случаях на Сети Принципала, вызванных авариями, стихийными бедствиями,</w:t>
      </w:r>
      <w:r w:rsidRPr="00EF3414">
        <w:rPr>
          <w:rFonts w:ascii="Chevin pro" w:hAnsi="Chevin pro" w:cs="Arial"/>
          <w:sz w:val="22"/>
        </w:rPr>
        <w:t xml:space="preserve"> нештатными ситуациями, техническими неполадками и об иных ситуациях</w:t>
      </w:r>
      <w:r w:rsidRPr="00EF3414">
        <w:rPr>
          <w:rFonts w:ascii="Chevin pro" w:hAnsi="Chevin pro" w:cs="Arial"/>
          <w:spacing w:val="1"/>
          <w:sz w:val="22"/>
        </w:rPr>
        <w:t xml:space="preserve">, </w:t>
      </w:r>
      <w:r w:rsidRPr="00EF3414">
        <w:rPr>
          <w:rFonts w:ascii="Chevin pro" w:hAnsi="Chevin pro" w:cs="Arial"/>
          <w:sz w:val="22"/>
        </w:rPr>
        <w:t xml:space="preserve">влияющих на рост обращаемости Абонентов в ЦПО и деятельности Агента, </w:t>
      </w:r>
      <w:r w:rsidRPr="00EF3414">
        <w:rPr>
          <w:rFonts w:ascii="Chevin pro" w:hAnsi="Chevin pro" w:cs="Arial"/>
          <w:spacing w:val="1"/>
          <w:sz w:val="22"/>
        </w:rPr>
        <w:t>не позднее 1 (одного) часа с момента обнаружения данной ситуации с указанием планового срока устранения указанного случая</w:t>
      </w:r>
      <w:r w:rsidR="00DE28C6" w:rsidRPr="00EF3414">
        <w:rPr>
          <w:rFonts w:ascii="Chevin pro" w:hAnsi="Chevin pro" w:cs="Arial"/>
          <w:spacing w:val="1"/>
          <w:sz w:val="22"/>
        </w:rPr>
        <w:t>;</w:t>
      </w:r>
    </w:p>
    <w:p w:rsidR="006C058F" w:rsidRPr="00EF3414" w:rsidRDefault="006C058F" w:rsidP="00182E10">
      <w:pPr>
        <w:numPr>
          <w:ilvl w:val="3"/>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pacing w:val="1"/>
          <w:sz w:val="22"/>
        </w:rPr>
        <w:t>в случае продления срока окончания плановых профилактических и ремонтных работ, а также срока устранения аварийных случаев незамедлительно</w:t>
      </w:r>
      <w:r w:rsidR="00DE28C6" w:rsidRPr="00EF3414">
        <w:rPr>
          <w:rFonts w:ascii="Chevin pro" w:hAnsi="Chevin pro" w:cs="Arial"/>
          <w:spacing w:val="1"/>
          <w:sz w:val="22"/>
        </w:rPr>
        <w:t>;</w:t>
      </w:r>
    </w:p>
    <w:p w:rsidR="00144730" w:rsidRPr="00EF3414" w:rsidRDefault="006C058F" w:rsidP="00182E10">
      <w:pPr>
        <w:numPr>
          <w:ilvl w:val="3"/>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pacing w:val="1"/>
          <w:sz w:val="22"/>
        </w:rPr>
        <w:t>при окончании профилактических и ремонтных работ, а также устранении аварийных случаев  незамедлительно</w:t>
      </w:r>
      <w:r w:rsidR="00144730" w:rsidRPr="00EF3414">
        <w:rPr>
          <w:rFonts w:ascii="Chevin pro" w:hAnsi="Chevin pro" w:cs="Arial"/>
          <w:sz w:val="22"/>
          <w:szCs w:val="24"/>
        </w:rPr>
        <w:t>.</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По результатам осуществления контроля исполнения обязательств Агентом оформлять акт с изложением фактов неисполнения либо ненадлежащего исполнения обязательств Агентом. Акт оформляется уполномоченным работником Принципала и предоставляется Агенту для его подписания или предоставления мотивированных возражений в сроки, установленные в настоящем Договоре.</w:t>
      </w:r>
    </w:p>
    <w:p w:rsidR="00144730" w:rsidRPr="00F12710"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Предоставить Агенту перечень сотрудников Принципала и их контактные данные для осуществления информационного обмена в соответствии с условиями настоящего Договора в течение 10 (десяти) рабочих дней с момента подписания настоящего Договора. Принципал обязан поддерживать данный перечень в актуальном состоянии.</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Обеспечить взаимодействие с органами местного самоуправления по вопросам</w:t>
      </w:r>
      <w:r w:rsidRPr="00EF3414">
        <w:rPr>
          <w:rFonts w:ascii="Chevin pro" w:hAnsi="Chevin pro" w:cs="Arial"/>
          <w:sz w:val="22"/>
          <w:szCs w:val="24"/>
        </w:rPr>
        <w:t xml:space="preserve"> обслуживания Абонентов, в том числе относительно режима работы Центров продаж и обслуживания Абонентов, а также вопросам изменения качества и порядка оказания услуг связи.</w:t>
      </w:r>
    </w:p>
    <w:p w:rsidR="00144730" w:rsidRPr="00EF3414"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Получить от Абонентов согласие на использование их персональных данных в целях выполнения Агентом обязанностей по настоящему Договору.</w:t>
      </w:r>
    </w:p>
    <w:p w:rsidR="00144730" w:rsidRPr="00F12710"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EF3414">
        <w:rPr>
          <w:rFonts w:ascii="Chevin pro" w:hAnsi="Chevin pro" w:cs="Arial"/>
          <w:sz w:val="22"/>
          <w:szCs w:val="24"/>
        </w:rPr>
        <w:t xml:space="preserve">Предоставить Агенту все необходимые для исполнения настоящего Договора инструкции, регламенты, организационно-распорядительные и иные документы, </w:t>
      </w:r>
      <w:r w:rsidRPr="00F12710">
        <w:rPr>
          <w:rFonts w:ascii="Chevin pro" w:hAnsi="Chevin pro" w:cs="Arial"/>
          <w:sz w:val="22"/>
          <w:szCs w:val="24"/>
        </w:rPr>
        <w:t>предусмотренные Приложением №</w:t>
      </w:r>
      <w:r w:rsidR="00BA487B">
        <w:rPr>
          <w:rFonts w:ascii="Chevin pro" w:hAnsi="Chevin pro" w:cs="Arial"/>
          <w:sz w:val="22"/>
          <w:szCs w:val="24"/>
        </w:rPr>
        <w:t>15</w:t>
      </w:r>
      <w:r w:rsidRPr="00F12710">
        <w:rPr>
          <w:rFonts w:ascii="Chevin pro" w:hAnsi="Chevin pro" w:cs="Arial"/>
          <w:sz w:val="22"/>
          <w:szCs w:val="24"/>
        </w:rPr>
        <w:t xml:space="preserve"> к Договору, в течение 10 (десяти)  календарных дней с момента подписания настоящего Договора.</w:t>
      </w:r>
    </w:p>
    <w:p w:rsidR="00144730" w:rsidRPr="000173B2"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 xml:space="preserve">Осуществлять коммуникацию с Центрами продаж и обслуживания, только через руководителей структурных подразделений Агента, либо лиц, на которых структурными подразделениями Агента выданы соответствующие полномочия. </w:t>
      </w:r>
    </w:p>
    <w:p w:rsidR="00144730" w:rsidRPr="000173B2"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После получения Заявки на выдачу карт оплаты (</w:t>
      </w:r>
      <w:r w:rsidR="00864884" w:rsidRPr="000173B2">
        <w:rPr>
          <w:rFonts w:ascii="Chevin pro" w:hAnsi="Chevin pro" w:cs="Arial"/>
          <w:sz w:val="22"/>
          <w:szCs w:val="24"/>
        </w:rPr>
        <w:t>Приложение №</w:t>
      </w:r>
      <w:r w:rsidR="00BA487B" w:rsidRPr="000173B2">
        <w:rPr>
          <w:rFonts w:ascii="Chevin pro" w:hAnsi="Chevin pro" w:cs="Arial"/>
          <w:sz w:val="22"/>
          <w:szCs w:val="24"/>
        </w:rPr>
        <w:t>13</w:t>
      </w:r>
      <w:r w:rsidRPr="000173B2">
        <w:rPr>
          <w:rFonts w:ascii="Chevin pro" w:hAnsi="Chevin pro" w:cs="Arial"/>
          <w:sz w:val="22"/>
          <w:szCs w:val="24"/>
        </w:rPr>
        <w:t xml:space="preserve"> к настоящему Договору)  передавать Агенту  Карты оплаты по Акту приема-передачи карт оплаты (Приложение №</w:t>
      </w:r>
      <w:r w:rsidR="00BA487B" w:rsidRPr="000173B2">
        <w:rPr>
          <w:rFonts w:ascii="Chevin pro" w:hAnsi="Chevin pro" w:cs="Arial"/>
          <w:sz w:val="22"/>
          <w:szCs w:val="24"/>
        </w:rPr>
        <w:t>14</w:t>
      </w:r>
      <w:r w:rsidRPr="000173B2">
        <w:rPr>
          <w:rFonts w:ascii="Chevin pro" w:hAnsi="Chevin pro" w:cs="Arial"/>
          <w:sz w:val="22"/>
          <w:szCs w:val="24"/>
        </w:rPr>
        <w:t xml:space="preserve"> к настоящему Договору).</w:t>
      </w:r>
    </w:p>
    <w:p w:rsidR="00144730" w:rsidRPr="000173B2"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Производить расчеты с Агентом  в соответствии с условиями настоящего Договора.</w:t>
      </w:r>
    </w:p>
    <w:p w:rsidR="00144730" w:rsidRPr="00F12710"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Оказывать помощь в обучении персонала Агента  операциям</w:t>
      </w:r>
      <w:r w:rsidRPr="00F12710">
        <w:rPr>
          <w:rFonts w:ascii="Chevin pro" w:hAnsi="Chevin pro" w:cs="Arial"/>
          <w:sz w:val="22"/>
          <w:szCs w:val="24"/>
        </w:rPr>
        <w:t>, связанным с выполнением обязательств по настоящему Договору.</w:t>
      </w:r>
    </w:p>
    <w:p w:rsidR="00144730" w:rsidRPr="00F12710"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Предоставлять по запросу Агента копии лицензий и других документов, подтверждающих право Принципала на оказание Услуг.</w:t>
      </w:r>
    </w:p>
    <w:p w:rsidR="00144730" w:rsidRPr="00F12710"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Обеспечить выполнение 85% фактических подключений (инсталляций) в  согласованный Агентом  с Абонентом срок за отчетный период.</w:t>
      </w:r>
    </w:p>
    <w:p w:rsidR="00144730" w:rsidRPr="00F12710"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Обеспечить исполнение обязанностей по отношению к третьим лицами, сделки с которыми совершены Агентом от имени, по поручению и за счет Принципала</w:t>
      </w:r>
    </w:p>
    <w:p w:rsidR="00144730" w:rsidRPr="00F12710"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Проводить обучение сотрудников Агента по согласованной с Агентом программе.</w:t>
      </w:r>
    </w:p>
    <w:p w:rsidR="00144730" w:rsidRPr="00F12710" w:rsidRDefault="00144730"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 xml:space="preserve">Оплачивать </w:t>
      </w:r>
      <w:r w:rsidR="007269C4">
        <w:rPr>
          <w:rFonts w:ascii="Chevin pro" w:hAnsi="Chevin pro" w:cs="Arial"/>
          <w:sz w:val="22"/>
          <w:szCs w:val="24"/>
        </w:rPr>
        <w:t>пе</w:t>
      </w:r>
      <w:r w:rsidRPr="00F12710">
        <w:rPr>
          <w:rFonts w:ascii="Chevin pro" w:hAnsi="Chevin pro" w:cs="Arial"/>
          <w:sz w:val="22"/>
          <w:szCs w:val="24"/>
        </w:rPr>
        <w:t xml:space="preserve">ренос центров продаж и обслуживания в случае согласования факта </w:t>
      </w:r>
      <w:r w:rsidR="007269C4">
        <w:rPr>
          <w:rFonts w:ascii="Chevin pro" w:hAnsi="Chevin pro" w:cs="Arial"/>
          <w:sz w:val="22"/>
          <w:szCs w:val="24"/>
        </w:rPr>
        <w:t>перенос</w:t>
      </w:r>
      <w:r w:rsidRPr="00F12710">
        <w:rPr>
          <w:rFonts w:ascii="Chevin pro" w:hAnsi="Chevin pro" w:cs="Arial"/>
          <w:sz w:val="22"/>
          <w:szCs w:val="24"/>
        </w:rPr>
        <w:t xml:space="preserve"> и сметы на проведение работ</w:t>
      </w:r>
      <w:r w:rsidR="00DD308B" w:rsidRPr="00F12710">
        <w:rPr>
          <w:rFonts w:ascii="Chevin pro" w:hAnsi="Chevin pro" w:cs="Arial"/>
          <w:sz w:val="22"/>
          <w:szCs w:val="24"/>
        </w:rPr>
        <w:t>.</w:t>
      </w:r>
    </w:p>
    <w:p w:rsidR="004B3B88" w:rsidRPr="000173B2" w:rsidRDefault="004B3B88"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rPr>
        <w:lastRenderedPageBreak/>
        <w:t xml:space="preserve">Предоставлять Агенту данные по вводу линейной и портовой емкостей, а также данные по </w:t>
      </w:r>
      <w:r w:rsidRPr="000173B2">
        <w:rPr>
          <w:rFonts w:ascii="Chevin pro" w:hAnsi="Chevin pro" w:cs="Arial"/>
          <w:sz w:val="22"/>
        </w:rPr>
        <w:t>проценту задействования монтированной емкости на ежемесячной основе в разрезе адресной программы Агента.</w:t>
      </w:r>
    </w:p>
    <w:p w:rsidR="00441F6E" w:rsidRPr="000173B2" w:rsidRDefault="00441F6E"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szCs w:val="24"/>
        </w:rPr>
        <w:t>Принять у Агента возвратное оборудование по Акту приема-передачи (Приложение №</w:t>
      </w:r>
      <w:r w:rsidR="00D3287A" w:rsidRPr="000173B2">
        <w:rPr>
          <w:rFonts w:ascii="Chevin pro" w:hAnsi="Chevin pro" w:cs="Arial"/>
          <w:sz w:val="22"/>
          <w:szCs w:val="24"/>
        </w:rPr>
        <w:t>16</w:t>
      </w:r>
      <w:r w:rsidRPr="000173B2">
        <w:rPr>
          <w:rFonts w:ascii="Chevin pro" w:hAnsi="Chevin pro" w:cs="Arial"/>
          <w:sz w:val="22"/>
          <w:szCs w:val="24"/>
        </w:rPr>
        <w:t xml:space="preserve"> настоящего Договора).</w:t>
      </w:r>
    </w:p>
    <w:p w:rsidR="004B3B88" w:rsidRPr="00F12710" w:rsidRDefault="004B3B88" w:rsidP="00182E10">
      <w:pPr>
        <w:numPr>
          <w:ilvl w:val="2"/>
          <w:numId w:val="1"/>
        </w:numPr>
        <w:shd w:val="clear" w:color="auto" w:fill="FFFFFF"/>
        <w:tabs>
          <w:tab w:val="left" w:pos="1440"/>
        </w:tabs>
        <w:ind w:left="0" w:firstLine="709"/>
        <w:jc w:val="both"/>
        <w:rPr>
          <w:rFonts w:ascii="Chevin pro" w:hAnsi="Chevin pro" w:cs="Arial"/>
          <w:sz w:val="22"/>
          <w:szCs w:val="24"/>
        </w:rPr>
      </w:pPr>
      <w:r w:rsidRPr="000173B2">
        <w:rPr>
          <w:rFonts w:ascii="Chevin pro" w:hAnsi="Chevin pro" w:cs="Arial"/>
          <w:sz w:val="22"/>
        </w:rPr>
        <w:t xml:space="preserve">Обеспечить самостоятельно и за свой счет информационно-справочное обслуживание Абонентов по вопросам, связанным с оказанием услуг связи, в том числе по расчетам за услуги связи, по телефону </w:t>
      </w:r>
      <w:r w:rsidR="0050627B" w:rsidRPr="000173B2">
        <w:rPr>
          <w:rFonts w:ascii="Chevin pro" w:hAnsi="Chevin pro" w:cs="Arial"/>
          <w:sz w:val="22"/>
        </w:rPr>
        <w:t>8-800-3478</w:t>
      </w:r>
      <w:r w:rsidRPr="000173B2">
        <w:rPr>
          <w:rFonts w:ascii="Chevin pro" w:hAnsi="Chevin pro" w:cs="Arial"/>
          <w:sz w:val="22"/>
        </w:rPr>
        <w:t>-</w:t>
      </w:r>
      <w:r w:rsidR="0050627B" w:rsidRPr="000173B2">
        <w:rPr>
          <w:rFonts w:ascii="Chevin pro" w:hAnsi="Chevin pro" w:cs="Arial"/>
          <w:sz w:val="22"/>
        </w:rPr>
        <w:t>166</w:t>
      </w:r>
      <w:r w:rsidRPr="00F12710">
        <w:rPr>
          <w:rFonts w:ascii="Chevin pro" w:hAnsi="Chevin pro" w:cs="Arial"/>
          <w:sz w:val="22"/>
        </w:rPr>
        <w:t xml:space="preserve"> (бесплатная горячая линия). При  приеме платежей за услуги связи  на кассовых чеках Агент указывает контактный телефон поставщика и оператора по приему платежей </w:t>
      </w:r>
      <w:r w:rsidR="0050627B" w:rsidRPr="00F12710">
        <w:rPr>
          <w:rFonts w:ascii="Chevin pro" w:hAnsi="Chevin pro" w:cs="Arial"/>
          <w:sz w:val="22"/>
        </w:rPr>
        <w:t xml:space="preserve">8-800-3478-166 </w:t>
      </w:r>
      <w:r w:rsidRPr="00F12710">
        <w:rPr>
          <w:rFonts w:ascii="Chevin pro" w:hAnsi="Chevin pro" w:cs="Arial"/>
          <w:sz w:val="22"/>
        </w:rPr>
        <w:t>для получения консультаций по расчетам за услуги.</w:t>
      </w:r>
    </w:p>
    <w:p w:rsidR="00980369" w:rsidRPr="00F12710" w:rsidRDefault="00980369"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rPr>
        <w:t>Обеспечить доставку Заявлений и Договоров в подразделения Архива Принципала в случае, если они расположены вне Адресной программы Агента.</w:t>
      </w:r>
    </w:p>
    <w:p w:rsidR="00583D0B" w:rsidRPr="00F12710" w:rsidRDefault="00583D0B" w:rsidP="00182E10">
      <w:pPr>
        <w:pStyle w:val="a0"/>
        <w:numPr>
          <w:ilvl w:val="0"/>
          <w:numId w:val="1"/>
        </w:numPr>
        <w:rPr>
          <w:rFonts w:ascii="Chevin pro" w:hAnsi="Chevin pro" w:cs="Arial"/>
          <w:sz w:val="22"/>
        </w:rPr>
      </w:pPr>
      <w:r w:rsidRPr="00F12710">
        <w:rPr>
          <w:rFonts w:ascii="Chevin pro" w:hAnsi="Chevin pro" w:cs="Arial"/>
          <w:sz w:val="22"/>
        </w:rPr>
        <w:t>ПОРЯДОК РАСЧЕТОВ</w:t>
      </w:r>
    </w:p>
    <w:p w:rsidR="00583D0B" w:rsidRPr="000173B2" w:rsidRDefault="00B1773E"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 xml:space="preserve">Принципал уплачивает Агенту вознаграждение </w:t>
      </w:r>
      <w:r w:rsidRPr="00F12710">
        <w:rPr>
          <w:rFonts w:ascii="Chevin pro" w:hAnsi="Chevin pro" w:cs="Arial"/>
          <w:bCs/>
          <w:sz w:val="22"/>
          <w:szCs w:val="24"/>
        </w:rPr>
        <w:t>за заключение Абонентских договоров</w:t>
      </w:r>
      <w:r w:rsidRPr="00F12710">
        <w:rPr>
          <w:rFonts w:ascii="Chevin pro" w:hAnsi="Chevin pro" w:cs="Arial"/>
          <w:sz w:val="22"/>
          <w:szCs w:val="24"/>
        </w:rPr>
        <w:t xml:space="preserve"> на территории</w:t>
      </w:r>
      <w:r w:rsidR="00472833" w:rsidRPr="00F12710">
        <w:rPr>
          <w:rFonts w:ascii="Chevin pro" w:hAnsi="Chevin pro" w:cs="Arial"/>
          <w:sz w:val="22"/>
          <w:szCs w:val="24"/>
        </w:rPr>
        <w:t xml:space="preserve"> Агента</w:t>
      </w:r>
      <w:r w:rsidR="00D4622A">
        <w:rPr>
          <w:rFonts w:ascii="Chevin pro" w:hAnsi="Chevin pro" w:cs="Arial"/>
          <w:sz w:val="22"/>
          <w:szCs w:val="24"/>
        </w:rPr>
        <w:t xml:space="preserve">, </w:t>
      </w:r>
      <w:r w:rsidR="00D4622A" w:rsidRPr="000173B2">
        <w:rPr>
          <w:rFonts w:ascii="Chevin pro" w:hAnsi="Chevin pro" w:cs="Arial"/>
          <w:sz w:val="22"/>
          <w:szCs w:val="24"/>
        </w:rPr>
        <w:t>согласно Приложению № 1</w:t>
      </w:r>
      <w:r w:rsidRPr="000173B2">
        <w:rPr>
          <w:rFonts w:ascii="Chevin pro" w:hAnsi="Chevin pro" w:cs="Arial"/>
          <w:sz w:val="22"/>
          <w:szCs w:val="24"/>
        </w:rPr>
        <w:t>.</w:t>
      </w:r>
    </w:p>
    <w:p w:rsidR="00583D0B" w:rsidRPr="00F12710" w:rsidRDefault="0038674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Принципал уплачивает Агенту вознаграждение за обслуживание Абонентов/Клиентов на территории</w:t>
      </w:r>
      <w:r w:rsidR="00472833" w:rsidRPr="00F12710">
        <w:rPr>
          <w:rFonts w:ascii="Chevin pro" w:hAnsi="Chevin pro" w:cs="Arial"/>
          <w:sz w:val="22"/>
          <w:szCs w:val="24"/>
        </w:rPr>
        <w:t xml:space="preserve"> Агента</w:t>
      </w:r>
      <w:r w:rsidRPr="00F12710">
        <w:rPr>
          <w:rFonts w:ascii="Chevin pro" w:hAnsi="Chevin pro" w:cs="Arial"/>
          <w:sz w:val="22"/>
          <w:szCs w:val="24"/>
        </w:rPr>
        <w:t xml:space="preserve">, в размере, </w:t>
      </w:r>
      <w:r w:rsidRPr="000173B2">
        <w:rPr>
          <w:rFonts w:ascii="Chevin pro" w:hAnsi="Chevin pro" w:cs="Arial"/>
          <w:sz w:val="22"/>
          <w:szCs w:val="24"/>
        </w:rPr>
        <w:t>определенном При</w:t>
      </w:r>
      <w:r w:rsidR="00472833" w:rsidRPr="000173B2">
        <w:rPr>
          <w:rFonts w:ascii="Chevin pro" w:hAnsi="Chevin pro" w:cs="Arial"/>
          <w:sz w:val="22"/>
          <w:szCs w:val="24"/>
        </w:rPr>
        <w:t>ложени</w:t>
      </w:r>
      <w:r w:rsidR="00D4622A" w:rsidRPr="000173B2">
        <w:rPr>
          <w:rFonts w:ascii="Chevin pro" w:hAnsi="Chevin pro" w:cs="Arial"/>
          <w:sz w:val="22"/>
          <w:szCs w:val="24"/>
        </w:rPr>
        <w:t>ем № 1.1</w:t>
      </w:r>
      <w:r w:rsidR="00472833" w:rsidRPr="000173B2">
        <w:rPr>
          <w:rFonts w:ascii="Chevin pro" w:hAnsi="Chevin pro" w:cs="Arial"/>
          <w:sz w:val="22"/>
          <w:szCs w:val="24"/>
        </w:rPr>
        <w:t xml:space="preserve"> к настоящему</w:t>
      </w:r>
      <w:r w:rsidR="00472833" w:rsidRPr="00F12710">
        <w:rPr>
          <w:rFonts w:ascii="Chevin pro" w:hAnsi="Chevin pro" w:cs="Arial"/>
          <w:sz w:val="22"/>
          <w:szCs w:val="24"/>
        </w:rPr>
        <w:t xml:space="preserve"> Договору</w:t>
      </w:r>
      <w:r w:rsidR="00B1773E" w:rsidRPr="00F12710">
        <w:rPr>
          <w:rFonts w:ascii="Chevin pro" w:hAnsi="Chevin pro" w:cs="Arial"/>
          <w:sz w:val="22"/>
          <w:szCs w:val="24"/>
        </w:rPr>
        <w:t>.</w:t>
      </w:r>
    </w:p>
    <w:p w:rsidR="00B1773E" w:rsidRPr="00F12710" w:rsidRDefault="0061471D"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rPr>
        <w:t xml:space="preserve">Принципал уплачивает Агенту вознаграждение </w:t>
      </w:r>
      <w:r w:rsidRPr="00F12710">
        <w:rPr>
          <w:rFonts w:ascii="Chevin pro" w:hAnsi="Chevin pro" w:cs="Arial"/>
          <w:bCs/>
          <w:sz w:val="22"/>
        </w:rPr>
        <w:t xml:space="preserve">за </w:t>
      </w:r>
      <w:r w:rsidRPr="00F12710">
        <w:rPr>
          <w:rFonts w:ascii="Chevin pro" w:hAnsi="Chevin pro" w:cs="Arial"/>
          <w:sz w:val="22"/>
        </w:rPr>
        <w:t>реализацию оборудования</w:t>
      </w:r>
      <w:r w:rsidR="00811D96">
        <w:rPr>
          <w:rFonts w:ascii="Chevin pro" w:hAnsi="Chevin pro" w:cs="Arial"/>
          <w:sz w:val="22"/>
        </w:rPr>
        <w:t>, переданного Принципалом</w:t>
      </w:r>
      <w:r w:rsidR="00472833" w:rsidRPr="00F12710">
        <w:rPr>
          <w:rFonts w:ascii="Chevin pro" w:hAnsi="Chevin pro" w:cs="Arial"/>
          <w:sz w:val="22"/>
        </w:rPr>
        <w:t xml:space="preserve">, в размере, </w:t>
      </w:r>
      <w:r w:rsidR="00472833" w:rsidRPr="000173B2">
        <w:rPr>
          <w:rFonts w:ascii="Chevin pro" w:hAnsi="Chevin pro" w:cs="Arial"/>
          <w:sz w:val="22"/>
        </w:rPr>
        <w:t>определенном Приложением №</w:t>
      </w:r>
      <w:r w:rsidR="00D4622A" w:rsidRPr="000173B2">
        <w:rPr>
          <w:rFonts w:ascii="Chevin pro" w:hAnsi="Chevin pro" w:cs="Arial"/>
          <w:sz w:val="22"/>
        </w:rPr>
        <w:t xml:space="preserve"> 1.</w:t>
      </w:r>
      <w:r w:rsidR="00A5668D" w:rsidRPr="000173B2">
        <w:rPr>
          <w:rFonts w:ascii="Chevin pro" w:hAnsi="Chevin pro" w:cs="Arial"/>
          <w:sz w:val="22"/>
        </w:rPr>
        <w:t>2</w:t>
      </w:r>
      <w:r w:rsidR="00472833" w:rsidRPr="000173B2">
        <w:rPr>
          <w:rFonts w:ascii="Chevin pro" w:hAnsi="Chevin pro" w:cs="Arial"/>
          <w:sz w:val="22"/>
        </w:rPr>
        <w:t xml:space="preserve"> к настоящему</w:t>
      </w:r>
      <w:r w:rsidR="00472833" w:rsidRPr="00F12710">
        <w:rPr>
          <w:rFonts w:ascii="Chevin pro" w:hAnsi="Chevin pro" w:cs="Arial"/>
          <w:sz w:val="22"/>
        </w:rPr>
        <w:t xml:space="preserve"> Договору.</w:t>
      </w:r>
    </w:p>
    <w:p w:rsidR="00B1773E" w:rsidRPr="00F12710" w:rsidRDefault="00B1773E" w:rsidP="00182E10">
      <w:pPr>
        <w:numPr>
          <w:ilvl w:val="1"/>
          <w:numId w:val="1"/>
        </w:numPr>
        <w:shd w:val="clear" w:color="auto" w:fill="FFFFFF"/>
        <w:tabs>
          <w:tab w:val="left" w:pos="284"/>
        </w:tabs>
        <w:ind w:left="0" w:firstLine="709"/>
        <w:jc w:val="both"/>
        <w:rPr>
          <w:rFonts w:ascii="Chevin pro" w:hAnsi="Chevin pro" w:cs="Arial"/>
          <w:sz w:val="22"/>
          <w:szCs w:val="24"/>
        </w:rPr>
      </w:pPr>
      <w:r w:rsidRPr="00F12710">
        <w:rPr>
          <w:rFonts w:ascii="Chevin pro" w:hAnsi="Chevin pro" w:cs="Arial"/>
          <w:sz w:val="22"/>
          <w:szCs w:val="24"/>
        </w:rPr>
        <w:t>Расчет аванса.</w:t>
      </w:r>
    </w:p>
    <w:p w:rsidR="00DA4C8F" w:rsidRPr="00F12710" w:rsidRDefault="00DA4C8F"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rPr>
        <w:t>Начиная с месяца, в котором Агент начинает предоставлять услуги по Договору, Принципал ежемесячно, не позднее 5 числа календарного месяца - текущего отчетного периода, перечисляет Агенту аванс по вознаграждению за обслуживание Абонентов в размере 70 (семидесяти) процентов от размера вознаграждения, опред</w:t>
      </w:r>
      <w:r w:rsidR="00864884" w:rsidRPr="00F12710">
        <w:rPr>
          <w:rFonts w:ascii="Chevin pro" w:hAnsi="Chevin pro" w:cs="Arial"/>
          <w:sz w:val="22"/>
        </w:rPr>
        <w:t>еленного согласно Приложению № 1.1.</w:t>
      </w:r>
      <w:r w:rsidRPr="00F12710">
        <w:rPr>
          <w:rFonts w:ascii="Chevin pro" w:hAnsi="Chevin pro" w:cs="Arial"/>
          <w:sz w:val="22"/>
        </w:rPr>
        <w:t xml:space="preserve"> к Агентскому договору.  Шаблон расчета вознаграждения </w:t>
      </w:r>
      <w:r w:rsidRPr="000173B2">
        <w:rPr>
          <w:rFonts w:ascii="Chevin pro" w:hAnsi="Chevin pro" w:cs="Arial"/>
          <w:sz w:val="22"/>
        </w:rPr>
        <w:t>приведен в Прил</w:t>
      </w:r>
      <w:r w:rsidR="00864884" w:rsidRPr="000173B2">
        <w:rPr>
          <w:rFonts w:ascii="Chevin pro" w:hAnsi="Chevin pro" w:cs="Arial"/>
          <w:sz w:val="22"/>
        </w:rPr>
        <w:t>ожении №3 к Агентскому</w:t>
      </w:r>
      <w:r w:rsidR="00864884" w:rsidRPr="00F12710">
        <w:rPr>
          <w:rFonts w:ascii="Chevin pro" w:hAnsi="Chevin pro" w:cs="Arial"/>
          <w:sz w:val="22"/>
        </w:rPr>
        <w:t xml:space="preserve"> договору.</w:t>
      </w:r>
    </w:p>
    <w:p w:rsidR="00B1773E" w:rsidRPr="00F12710" w:rsidRDefault="00B1773E" w:rsidP="00182E10">
      <w:pPr>
        <w:numPr>
          <w:ilvl w:val="2"/>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На суммы авансовых платежей Агент выставляет Принципалу счет-фактуру в соответствии с законодательством РФ.</w:t>
      </w:r>
    </w:p>
    <w:p w:rsidR="00756455" w:rsidRPr="002A7777" w:rsidRDefault="00B1773E"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pacing w:val="1"/>
          <w:sz w:val="22"/>
          <w:szCs w:val="24"/>
        </w:rPr>
        <w:t>По окончании отчетного периода, в течение 5 (пяти) рабочих дней</w:t>
      </w:r>
      <w:r w:rsidR="00472833" w:rsidRPr="00F12710">
        <w:rPr>
          <w:rFonts w:ascii="Chevin pro" w:hAnsi="Chevin pro" w:cs="Arial"/>
          <w:spacing w:val="1"/>
          <w:sz w:val="22"/>
          <w:szCs w:val="24"/>
        </w:rPr>
        <w:t>,</w:t>
      </w:r>
      <w:r w:rsidRPr="00F12710">
        <w:rPr>
          <w:rFonts w:ascii="Chevin pro" w:hAnsi="Chevin pro" w:cs="Arial"/>
          <w:spacing w:val="1"/>
          <w:sz w:val="22"/>
          <w:szCs w:val="24"/>
        </w:rPr>
        <w:t xml:space="preserve"> с даты подписания Принципалом Отчета и Акта выполненных работ, но не позднее 20 числа месяца, следующего за отчетным периодом, </w:t>
      </w:r>
      <w:r w:rsidR="00472833" w:rsidRPr="00F12710">
        <w:rPr>
          <w:rFonts w:ascii="Chevin pro" w:hAnsi="Chevin pro" w:cs="Arial"/>
          <w:spacing w:val="1"/>
          <w:sz w:val="22"/>
          <w:szCs w:val="24"/>
        </w:rPr>
        <w:t>Принципал</w:t>
      </w:r>
      <w:r w:rsidRPr="00F12710">
        <w:rPr>
          <w:rFonts w:ascii="Chevin pro" w:hAnsi="Chevin pro" w:cs="Arial"/>
          <w:spacing w:val="1"/>
          <w:sz w:val="22"/>
          <w:szCs w:val="24"/>
        </w:rPr>
        <w:t xml:space="preserve"> производит окончательный расчет с Агентом путем перечисления соответствующей суммы на расчетный счет Агента на основании счета, выставленного Агентом</w:t>
      </w:r>
      <w:r w:rsidR="00472833" w:rsidRPr="00F12710">
        <w:rPr>
          <w:rFonts w:ascii="Chevin pro" w:hAnsi="Chevin pro" w:cs="Arial"/>
          <w:spacing w:val="1"/>
          <w:sz w:val="22"/>
          <w:szCs w:val="24"/>
        </w:rPr>
        <w:t>.</w:t>
      </w:r>
    </w:p>
    <w:p w:rsidR="00D87681" w:rsidRPr="000173B2" w:rsidRDefault="00D87681" w:rsidP="00182E10">
      <w:pPr>
        <w:numPr>
          <w:ilvl w:val="1"/>
          <w:numId w:val="1"/>
        </w:numPr>
        <w:shd w:val="clear" w:color="auto" w:fill="FFFFFF"/>
        <w:tabs>
          <w:tab w:val="left" w:pos="1440"/>
        </w:tabs>
        <w:ind w:left="0" w:firstLine="709"/>
        <w:jc w:val="both"/>
        <w:rPr>
          <w:rFonts w:ascii="Chevin pro" w:hAnsi="Chevin pro" w:cs="Arial"/>
          <w:spacing w:val="1"/>
          <w:sz w:val="22"/>
          <w:szCs w:val="24"/>
        </w:rPr>
      </w:pPr>
      <w:r w:rsidRPr="000173B2">
        <w:rPr>
          <w:rFonts w:ascii="Chevin pro" w:hAnsi="Chevin pro" w:cs="Arial"/>
          <w:spacing w:val="1"/>
          <w:sz w:val="22"/>
          <w:szCs w:val="24"/>
        </w:rPr>
        <w:t>Ежемесячно, до 5 (пятого) рабочего дня месяца, следующего за отчетным периодом, Агент предоставляет Принципал</w:t>
      </w:r>
      <w:r w:rsidR="00C20CEB" w:rsidRPr="000173B2">
        <w:rPr>
          <w:rFonts w:ascii="Chevin pro" w:hAnsi="Chevin pro" w:cs="Arial"/>
          <w:spacing w:val="1"/>
          <w:sz w:val="22"/>
          <w:szCs w:val="24"/>
        </w:rPr>
        <w:t>у</w:t>
      </w:r>
      <w:r w:rsidRPr="000173B2">
        <w:rPr>
          <w:rFonts w:ascii="Chevin pro" w:hAnsi="Chevin pro" w:cs="Arial"/>
          <w:spacing w:val="1"/>
          <w:sz w:val="22"/>
          <w:szCs w:val="24"/>
        </w:rPr>
        <w:t xml:space="preserve"> проекты следующих документов (в электронном виде) по электронной почте или посредством факсимильной связи: </w:t>
      </w:r>
    </w:p>
    <w:p w:rsidR="00D87681" w:rsidRPr="000173B2" w:rsidRDefault="00D87681" w:rsidP="002A7777">
      <w:pPr>
        <w:shd w:val="clear" w:color="auto" w:fill="FFFFFF"/>
        <w:tabs>
          <w:tab w:val="left" w:pos="1440"/>
        </w:tabs>
        <w:ind w:left="709" w:firstLine="0"/>
        <w:jc w:val="both"/>
        <w:rPr>
          <w:rFonts w:ascii="Chevin pro" w:hAnsi="Chevin pro" w:cs="Arial"/>
          <w:spacing w:val="1"/>
          <w:sz w:val="22"/>
          <w:szCs w:val="24"/>
        </w:rPr>
      </w:pPr>
      <w:r w:rsidRPr="000173B2">
        <w:rPr>
          <w:rFonts w:ascii="Chevin pro" w:hAnsi="Chevin pro" w:cs="Arial"/>
          <w:spacing w:val="1"/>
          <w:sz w:val="22"/>
          <w:szCs w:val="24"/>
        </w:rPr>
        <w:t xml:space="preserve">• Отчеты Агента об исполнении агентского поручения Принципала по форме согласно Приложению №3 к Агентскому договору; </w:t>
      </w:r>
    </w:p>
    <w:p w:rsidR="00D87681" w:rsidRPr="000173B2" w:rsidRDefault="00D87681" w:rsidP="002A7777">
      <w:pPr>
        <w:shd w:val="clear" w:color="auto" w:fill="FFFFFF"/>
        <w:tabs>
          <w:tab w:val="left" w:pos="1440"/>
        </w:tabs>
        <w:ind w:left="709" w:firstLine="0"/>
        <w:jc w:val="both"/>
        <w:rPr>
          <w:rFonts w:ascii="Chevin pro" w:hAnsi="Chevin pro" w:cs="Arial"/>
          <w:spacing w:val="1"/>
          <w:sz w:val="22"/>
          <w:szCs w:val="24"/>
        </w:rPr>
      </w:pPr>
      <w:r w:rsidRPr="000173B2">
        <w:rPr>
          <w:rFonts w:ascii="Chevin pro" w:hAnsi="Chevin pro" w:cs="Arial"/>
          <w:spacing w:val="1"/>
          <w:sz w:val="22"/>
          <w:szCs w:val="24"/>
        </w:rPr>
        <w:t>• Акты оказанных услуг по форме согласно Приложению №1</w:t>
      </w:r>
      <w:r w:rsidR="009D58F6" w:rsidRPr="000173B2">
        <w:rPr>
          <w:rFonts w:ascii="Chevin pro" w:hAnsi="Chevin pro" w:cs="Arial"/>
          <w:spacing w:val="1"/>
          <w:sz w:val="22"/>
          <w:szCs w:val="24"/>
        </w:rPr>
        <w:t>0</w:t>
      </w:r>
      <w:r w:rsidRPr="000173B2">
        <w:rPr>
          <w:rFonts w:ascii="Chevin pro" w:hAnsi="Chevin pro" w:cs="Arial"/>
          <w:spacing w:val="1"/>
          <w:sz w:val="22"/>
          <w:szCs w:val="24"/>
        </w:rPr>
        <w:t xml:space="preserve"> к настоящему Договору; </w:t>
      </w:r>
    </w:p>
    <w:p w:rsidR="00D87681" w:rsidRPr="002A7777" w:rsidRDefault="00D87681" w:rsidP="002A7777">
      <w:pPr>
        <w:shd w:val="clear" w:color="auto" w:fill="FFFFFF"/>
        <w:tabs>
          <w:tab w:val="left" w:pos="1440"/>
        </w:tabs>
        <w:ind w:left="709" w:firstLine="0"/>
        <w:jc w:val="both"/>
        <w:rPr>
          <w:rFonts w:ascii="Chevin pro" w:hAnsi="Chevin pro" w:cs="Arial"/>
          <w:spacing w:val="1"/>
          <w:sz w:val="22"/>
          <w:szCs w:val="24"/>
        </w:rPr>
      </w:pPr>
      <w:r w:rsidRPr="000173B2">
        <w:rPr>
          <w:rFonts w:ascii="Chevin pro" w:hAnsi="Chevin pro" w:cs="Arial"/>
          <w:spacing w:val="1"/>
          <w:sz w:val="22"/>
          <w:szCs w:val="24"/>
        </w:rPr>
        <w:t>• счета и счета-фактуры (счета-фактуры выставляются в течение</w:t>
      </w:r>
      <w:r w:rsidRPr="002A7777">
        <w:rPr>
          <w:rFonts w:ascii="Chevin pro" w:hAnsi="Chevin pro" w:cs="Arial"/>
          <w:spacing w:val="1"/>
          <w:sz w:val="22"/>
          <w:szCs w:val="24"/>
        </w:rPr>
        <w:t xml:space="preserve"> 5 календарных дней) на сумму вознаграждения. Стороны предоставляют друг другу информацию о лицах, имеющих право подписи счетов-фактур.</w:t>
      </w:r>
    </w:p>
    <w:p w:rsidR="004951CB" w:rsidRPr="00F12710" w:rsidRDefault="004951C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pacing w:val="1"/>
          <w:sz w:val="22"/>
          <w:szCs w:val="24"/>
        </w:rPr>
        <w:t>Принципал рассматривает проекты полученных документов в течение 5 (пяти) рабочих дней, и, не позднее 15 (пятнадцатого) числа месяца, следующего за отчетным, утверждает их. В случае несогласия или наличия замечаний у Принципала к Отчету Агента и (или) Акту в сроки, предусмотренные настоящим пунктом, Агенту предоставляются письменные мотивированные возражения Принципала. В случае наличия обоснованных замечаний у Принципала к представленным документам Агент обязан устранить замечания в течение 3 (трех) рабочих дней с момента получения данных замечаний.</w:t>
      </w:r>
    </w:p>
    <w:p w:rsidR="004951CB" w:rsidRPr="00F12710" w:rsidRDefault="004951C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pacing w:val="1"/>
          <w:sz w:val="22"/>
          <w:szCs w:val="24"/>
        </w:rPr>
        <w:t>Оригиналы документов, указанных в п. 5.</w:t>
      </w:r>
      <w:r w:rsidR="00231D80">
        <w:rPr>
          <w:rFonts w:ascii="Chevin pro" w:hAnsi="Chevin pro" w:cs="Arial"/>
          <w:spacing w:val="1"/>
          <w:sz w:val="22"/>
          <w:szCs w:val="24"/>
        </w:rPr>
        <w:t>7</w:t>
      </w:r>
      <w:r w:rsidR="00231D80" w:rsidRPr="00F12710">
        <w:rPr>
          <w:rFonts w:ascii="Chevin pro" w:hAnsi="Chevin pro" w:cs="Arial"/>
          <w:spacing w:val="1"/>
          <w:sz w:val="22"/>
          <w:szCs w:val="24"/>
        </w:rPr>
        <w:t xml:space="preserve"> </w:t>
      </w:r>
      <w:r w:rsidRPr="00F12710">
        <w:rPr>
          <w:rFonts w:ascii="Chevin pro" w:hAnsi="Chevin pro" w:cs="Arial"/>
          <w:spacing w:val="1"/>
          <w:sz w:val="22"/>
          <w:szCs w:val="24"/>
        </w:rPr>
        <w:t>договора, направляются Принципалу заказной корреспонденцией в день согласования Принципалом проектов документов, направленных Агентом в электронном виде и (или) посредством факсимильной связи.</w:t>
      </w:r>
    </w:p>
    <w:p w:rsidR="004951CB" w:rsidRPr="00F12710" w:rsidRDefault="004951C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pacing w:val="1"/>
          <w:sz w:val="22"/>
          <w:szCs w:val="24"/>
        </w:rPr>
        <w:t xml:space="preserve">Подписание Отчета Агента и Акта выполненных работ производится уполномоченным работником Принципала (на основании соответствующей доверенности и/или приказа) в течение 5 (пяти) рабочих дней с даты их получения от Агента путем их подписания уполномоченным работником и проставления оттиска печати Принципала. Отчет Агента и Акт выполненных работ оформляются сторонами в двух экземплярах, один из которых остается у Принципала, другой направляется Агенту в течение 2 (двух) рабочих дней с момента их подписания Принципалом заказной корреспонденцией с уведомлением о вручении или доставкой курьером под </w:t>
      </w:r>
      <w:r w:rsidRPr="00F12710">
        <w:rPr>
          <w:rFonts w:ascii="Chevin pro" w:hAnsi="Chevin pro" w:cs="Arial"/>
          <w:spacing w:val="1"/>
          <w:sz w:val="22"/>
          <w:szCs w:val="24"/>
        </w:rPr>
        <w:lastRenderedPageBreak/>
        <w:t>расписку. До получения оригиналов Отчета, Акта и счета, их копии, утвержденные в электронном виде, будут иметь юридическую силу.</w:t>
      </w:r>
    </w:p>
    <w:p w:rsidR="004951CB" w:rsidRPr="00F12710" w:rsidRDefault="004951C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pacing w:val="1"/>
          <w:sz w:val="22"/>
          <w:szCs w:val="24"/>
        </w:rPr>
        <w:t>В случае наличия возражений и (или) замечаний у Принципала к Отчету Агента и (или) Акту выполненных работ, которые невозможно устранить в сроки, указанные в п. 5.7 договора, вознаграждение выплачивается Агенту в размере согласованной части Отчета. При этом урегулирование разногласий производится в течение 10 (десяти) рабочих дней путем создания комиссии на паритетных началах. Решение комиссии является обязательным для обеих сторон и является основанием для оформления Отчета Агента и (или) Акта выполненных работ и окончательных расчетов сторон в течение 2 (двух) рабочих дней с даты принятия сторонами согласованного решения.</w:t>
      </w:r>
    </w:p>
    <w:p w:rsidR="004951CB" w:rsidRPr="00F12710" w:rsidRDefault="004951C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pacing w:val="1"/>
          <w:sz w:val="22"/>
          <w:szCs w:val="24"/>
        </w:rPr>
        <w:t>Вознаграждение Агента включает компенсацию всех расходов Агента по исполнению поручений Принципала, с учетом суммы НДС, исчисленного по ставке, предусмотренной действующим законодательством Российской Федерации. Агент не имеет право требовать выплаты, каких-либо дополнительных сумм помимо вознаграждения, определенного в соответствии с условиями настоящего Договора. Иной порядок может быть определен дополнительными соглашениями к настоящему Договору.</w:t>
      </w:r>
    </w:p>
    <w:p w:rsidR="004951CB" w:rsidRPr="00F12710" w:rsidRDefault="004951C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pacing w:val="1"/>
          <w:sz w:val="22"/>
          <w:szCs w:val="24"/>
        </w:rPr>
        <w:t>Штрафы и иные санкции за нарушение условий настоящего Договора, представленные в Приложении №6 и оформленные Актом осуществления контроля по форме, установленной Принципалом, могут быть удержаны Принципалом из выплачиваемого Агенту вознаграждения.</w:t>
      </w:r>
    </w:p>
    <w:p w:rsidR="004951CB" w:rsidRPr="00F12710" w:rsidRDefault="004951C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pacing w:val="1"/>
          <w:sz w:val="22"/>
          <w:szCs w:val="24"/>
        </w:rPr>
        <w:t>Не реже одного раза в год, а также по мере необходимости, Стороны осуществляют сверку расчетов и остатков материальных ценностей (оборудование, карты оплаты)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4951CB" w:rsidRPr="00F12710" w:rsidRDefault="004951C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pacing w:val="1"/>
          <w:sz w:val="22"/>
          <w:szCs w:val="24"/>
        </w:rPr>
        <w:t xml:space="preserve">Принципал возмещает согласованные расходы, произведенные Агентом за </w:t>
      </w:r>
      <w:r w:rsidR="00711FE8" w:rsidRPr="00F12710">
        <w:rPr>
          <w:rFonts w:ascii="Chevin pro" w:hAnsi="Chevin pro" w:cs="Arial"/>
          <w:spacing w:val="1"/>
          <w:sz w:val="22"/>
          <w:szCs w:val="24"/>
        </w:rPr>
        <w:t xml:space="preserve">свой </w:t>
      </w:r>
      <w:r w:rsidRPr="00F12710">
        <w:rPr>
          <w:rFonts w:ascii="Chevin pro" w:hAnsi="Chevin pro" w:cs="Arial"/>
          <w:spacing w:val="1"/>
          <w:sz w:val="22"/>
          <w:szCs w:val="24"/>
        </w:rPr>
        <w:t>счет по отчету Агента с предоставлением подтверждающих документов.</w:t>
      </w:r>
    </w:p>
    <w:p w:rsidR="009E579C" w:rsidRPr="00F12710" w:rsidRDefault="004951CB"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rPr>
        <w:t xml:space="preserve">Перечень ответственных лиц подразделений Агента и Принципала, отвечающих за подготовку, согласование и подписание Отчетных документов по настоящему Договору, в том числе и лиц отвечающих за координацию всех вопросов связанных с исполнением настоящего Договора, как со стороны Агента, так и со стороны Принципала, согласуются путем обмена информацией, по форме указанной в </w:t>
      </w:r>
      <w:r w:rsidR="00864884" w:rsidRPr="00F12710">
        <w:rPr>
          <w:rFonts w:ascii="Chevin pro" w:hAnsi="Chevin pro" w:cs="Arial"/>
          <w:sz w:val="22"/>
        </w:rPr>
        <w:t xml:space="preserve">Приложения № </w:t>
      </w:r>
      <w:r w:rsidR="009D58F6">
        <w:rPr>
          <w:rFonts w:ascii="Chevin pro" w:hAnsi="Chevin pro" w:cs="Arial"/>
          <w:sz w:val="22"/>
        </w:rPr>
        <w:t>11</w:t>
      </w:r>
      <w:r w:rsidRPr="00F12710">
        <w:rPr>
          <w:rFonts w:ascii="Chevin pro" w:hAnsi="Chevin pro" w:cs="Arial"/>
          <w:sz w:val="22"/>
        </w:rPr>
        <w:t xml:space="preserve"> к настоящему Договору в течение 10 (десяти) рабочих дней с даты подписания настоящего Договора.</w:t>
      </w:r>
      <w:r w:rsidR="009E579C" w:rsidRPr="00F12710">
        <w:rPr>
          <w:rFonts w:ascii="Chevin pro" w:hAnsi="Chevin pro" w:cs="Arial"/>
          <w:sz w:val="22"/>
          <w:szCs w:val="24"/>
        </w:rPr>
        <w:t xml:space="preserve"> </w:t>
      </w:r>
    </w:p>
    <w:p w:rsidR="004951CB" w:rsidRPr="00F12710" w:rsidRDefault="009E579C" w:rsidP="00811D96">
      <w:p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szCs w:val="24"/>
        </w:rPr>
        <w:tab/>
      </w:r>
      <w:r w:rsidR="004951CB" w:rsidRPr="00F12710">
        <w:rPr>
          <w:rFonts w:ascii="Chevin pro" w:hAnsi="Chevin pro" w:cs="Arial"/>
          <w:sz w:val="22"/>
        </w:rPr>
        <w:t>В случае изменения перечня ответственных лиц Агента и Принципала, Сторона - инициатор внесения изменений уведомляет другую Сторону о соответствующих изменениях за 7 (семь) рабочих дней до введения таких изменений, путем направления уведомления по электронной почте с последующим представлением оригиналов уведомлений в течение 10 (десяти) рабочих дней от даты согласования его по электронной почте. До момента обмена оригиналами уведомлений копия уведомления будет иметь юридическую силу.</w:t>
      </w:r>
    </w:p>
    <w:p w:rsidR="00DE6E14" w:rsidRPr="00F12710" w:rsidRDefault="00DE6E14" w:rsidP="00182E10">
      <w:pPr>
        <w:numPr>
          <w:ilvl w:val="1"/>
          <w:numId w:val="1"/>
        </w:numPr>
        <w:shd w:val="clear" w:color="auto" w:fill="FFFFFF"/>
        <w:tabs>
          <w:tab w:val="left" w:pos="1440"/>
        </w:tabs>
        <w:ind w:left="0" w:firstLine="709"/>
        <w:jc w:val="both"/>
        <w:rPr>
          <w:rFonts w:ascii="Chevin pro" w:hAnsi="Chevin pro" w:cs="Arial"/>
          <w:sz w:val="22"/>
          <w:szCs w:val="24"/>
        </w:rPr>
      </w:pPr>
      <w:r w:rsidRPr="00F12710">
        <w:rPr>
          <w:rFonts w:ascii="Chevin pro" w:hAnsi="Chevin pro" w:cs="Arial"/>
          <w:sz w:val="22"/>
        </w:rPr>
        <w:t>Любые авансы, предварительные оплаты, отсрочки и рассрочки платежей в рамках Агентского</w:t>
      </w:r>
      <w:r w:rsidRPr="00EF3414">
        <w:rPr>
          <w:rFonts w:ascii="Chevin pro" w:hAnsi="Chevin pro" w:cs="Arial"/>
          <w:sz w:val="22"/>
        </w:rPr>
        <w:t xml:space="preserve"> договора не являются коммерческим кредитом по смыслу ст.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w:t>
      </w:r>
      <w:r w:rsidRPr="00F12710">
        <w:rPr>
          <w:rFonts w:ascii="Chevin pro" w:hAnsi="Chevin pro" w:cs="Arial"/>
          <w:sz w:val="22"/>
        </w:rPr>
        <w:t>средствами на условиях и в порядке, предусмотренных ст. 317.1 Гражданского кодекса РФ.</w:t>
      </w:r>
    </w:p>
    <w:p w:rsidR="00756455" w:rsidRPr="00EF3414" w:rsidRDefault="00756455" w:rsidP="00182E10">
      <w:pPr>
        <w:pStyle w:val="a0"/>
        <w:numPr>
          <w:ilvl w:val="0"/>
          <w:numId w:val="1"/>
        </w:numPr>
        <w:rPr>
          <w:rFonts w:ascii="Chevin pro" w:hAnsi="Chevin pro" w:cs="Arial"/>
          <w:sz w:val="22"/>
        </w:rPr>
      </w:pPr>
      <w:r w:rsidRPr="00EF3414">
        <w:rPr>
          <w:rFonts w:ascii="Chevin pro" w:hAnsi="Chevin pro" w:cs="Arial"/>
          <w:sz w:val="22"/>
        </w:rPr>
        <w:lastRenderedPageBreak/>
        <w:t>ОТВЕТСТВЕННОСТЬ СТОРОН.</w:t>
      </w:r>
    </w:p>
    <w:p w:rsidR="00756455" w:rsidRPr="00EF3414" w:rsidRDefault="00756455" w:rsidP="00182E10">
      <w:pPr>
        <w:numPr>
          <w:ilvl w:val="1"/>
          <w:numId w:val="1"/>
        </w:numPr>
        <w:shd w:val="clear" w:color="auto" w:fill="FFFFFF"/>
        <w:ind w:left="0" w:firstLine="709"/>
        <w:jc w:val="both"/>
        <w:rPr>
          <w:rFonts w:ascii="Chevin pro" w:hAnsi="Chevin pro" w:cs="Arial"/>
          <w:spacing w:val="1"/>
          <w:sz w:val="22"/>
          <w:szCs w:val="24"/>
        </w:rPr>
      </w:pPr>
      <w:r w:rsidRPr="00EF3414">
        <w:rPr>
          <w:rFonts w:ascii="Chevin pro" w:hAnsi="Chevin pro" w:cs="Arial"/>
          <w:spacing w:val="1"/>
          <w:sz w:val="22"/>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56455" w:rsidRPr="00EF3414" w:rsidRDefault="00756455" w:rsidP="00182E10">
      <w:pPr>
        <w:numPr>
          <w:ilvl w:val="1"/>
          <w:numId w:val="1"/>
        </w:numPr>
        <w:shd w:val="clear" w:color="auto" w:fill="FFFFFF"/>
        <w:ind w:left="0" w:firstLine="709"/>
        <w:jc w:val="both"/>
        <w:rPr>
          <w:rFonts w:ascii="Chevin pro" w:hAnsi="Chevin pro" w:cs="Arial"/>
          <w:spacing w:val="1"/>
          <w:sz w:val="22"/>
          <w:szCs w:val="24"/>
        </w:rPr>
      </w:pPr>
      <w:r w:rsidRPr="00EF3414">
        <w:rPr>
          <w:rFonts w:ascii="Chevin pro" w:hAnsi="Chevin pro" w:cs="Arial"/>
          <w:spacing w:val="1"/>
          <w:sz w:val="22"/>
          <w:szCs w:val="24"/>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EF3414">
        <w:rPr>
          <w:rFonts w:ascii="Chevin pro" w:hAnsi="Chevin pro" w:cs="Arial"/>
          <w:spacing w:val="-1"/>
          <w:sz w:val="22"/>
          <w:szCs w:val="24"/>
        </w:rPr>
        <w:t>.</w:t>
      </w:r>
    </w:p>
    <w:p w:rsidR="00756455" w:rsidRPr="00EF3414" w:rsidRDefault="00756455" w:rsidP="00182E10">
      <w:pPr>
        <w:numPr>
          <w:ilvl w:val="1"/>
          <w:numId w:val="1"/>
        </w:numPr>
        <w:shd w:val="clear" w:color="auto" w:fill="FFFFFF"/>
        <w:ind w:left="0" w:firstLine="709"/>
        <w:jc w:val="both"/>
        <w:rPr>
          <w:rFonts w:ascii="Chevin pro" w:hAnsi="Chevin pro" w:cs="Arial"/>
          <w:spacing w:val="1"/>
          <w:sz w:val="22"/>
          <w:szCs w:val="24"/>
        </w:rPr>
      </w:pPr>
      <w:r w:rsidRPr="00EF3414">
        <w:rPr>
          <w:rFonts w:ascii="Chevin pro" w:hAnsi="Chevin pro" w:cs="Arial"/>
          <w:sz w:val="22"/>
          <w:szCs w:val="24"/>
        </w:rPr>
        <w:t>С момента подписания Акта приема-передачи Оборудования Агент несет ответственность за полную или частичную утрату, повреждение или хищение Оборудования в размере стоимости, предполагающей возмещение реальных убытков Принципала.</w:t>
      </w:r>
    </w:p>
    <w:p w:rsidR="00756455" w:rsidRPr="00EF3414" w:rsidRDefault="00756455" w:rsidP="00182E10">
      <w:pPr>
        <w:numPr>
          <w:ilvl w:val="1"/>
          <w:numId w:val="1"/>
        </w:numPr>
        <w:shd w:val="clear" w:color="auto" w:fill="FFFFFF"/>
        <w:tabs>
          <w:tab w:val="left" w:pos="720"/>
        </w:tabs>
        <w:ind w:left="0" w:firstLine="709"/>
        <w:jc w:val="both"/>
        <w:rPr>
          <w:rFonts w:ascii="Chevin pro" w:hAnsi="Chevin pro" w:cs="Arial"/>
          <w:spacing w:val="1"/>
          <w:sz w:val="22"/>
          <w:szCs w:val="24"/>
        </w:rPr>
      </w:pPr>
      <w:r w:rsidRPr="00EF3414">
        <w:rPr>
          <w:rFonts w:ascii="Chevin pro" w:hAnsi="Chevin pro" w:cs="Arial"/>
          <w:spacing w:val="1"/>
          <w:sz w:val="22"/>
          <w:szCs w:val="24"/>
        </w:rPr>
        <w:t xml:space="preserve">В </w:t>
      </w:r>
      <w:r w:rsidRPr="00EF3414">
        <w:rPr>
          <w:rFonts w:ascii="Chevin pro" w:hAnsi="Chevin pro" w:cs="Arial"/>
          <w:sz w:val="22"/>
          <w:szCs w:val="24"/>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EF3414">
        <w:rPr>
          <w:rFonts w:ascii="Chevin pro" w:hAnsi="Chevin pro" w:cs="Arial"/>
          <w:spacing w:val="1"/>
          <w:sz w:val="22"/>
          <w:szCs w:val="24"/>
        </w:rPr>
        <w:t>.</w:t>
      </w:r>
    </w:p>
    <w:p w:rsidR="00ED52DB" w:rsidRPr="00EF3414" w:rsidRDefault="00756455" w:rsidP="00182E10">
      <w:pPr>
        <w:numPr>
          <w:ilvl w:val="1"/>
          <w:numId w:val="1"/>
        </w:numPr>
        <w:shd w:val="clear" w:color="auto" w:fill="FFFFFF"/>
        <w:ind w:left="0" w:firstLine="709"/>
        <w:jc w:val="both"/>
        <w:rPr>
          <w:rFonts w:ascii="Chevin pro" w:hAnsi="Chevin pro" w:cs="Arial"/>
          <w:spacing w:val="1"/>
          <w:sz w:val="22"/>
          <w:szCs w:val="24"/>
        </w:rPr>
      </w:pPr>
      <w:r w:rsidRPr="00EF3414">
        <w:rPr>
          <w:rFonts w:ascii="Chevin pro" w:hAnsi="Chevin pro" w:cs="Arial"/>
          <w:spacing w:val="1"/>
          <w:sz w:val="22"/>
          <w:szCs w:val="24"/>
        </w:rPr>
        <w:t>Штрафы иные санкции за нарушение условий настоящего Договора, указаны  в Приложении №6</w:t>
      </w:r>
    </w:p>
    <w:p w:rsidR="00ED52DB" w:rsidRPr="00061A63" w:rsidRDefault="00ED52DB" w:rsidP="00182E10">
      <w:pPr>
        <w:numPr>
          <w:ilvl w:val="1"/>
          <w:numId w:val="1"/>
        </w:numPr>
        <w:shd w:val="clear" w:color="auto" w:fill="FFFFFF"/>
        <w:ind w:left="0" w:firstLine="709"/>
        <w:jc w:val="both"/>
        <w:rPr>
          <w:rFonts w:ascii="Chevin pro" w:hAnsi="Chevin pro" w:cs="Arial"/>
          <w:spacing w:val="1"/>
          <w:sz w:val="22"/>
          <w:szCs w:val="24"/>
        </w:rPr>
      </w:pPr>
      <w:r w:rsidRPr="00EF3414">
        <w:rPr>
          <w:rFonts w:ascii="Chevin pro" w:hAnsi="Chevin pro" w:cs="Arial"/>
          <w:sz w:val="22"/>
        </w:rPr>
        <w:t>Настоящим Принципал гарантирует Агенту, что Принципал имеет все необходимые лицензии, сертификаты и иные разрешения на использование</w:t>
      </w:r>
      <w:r w:rsidR="00450744">
        <w:rPr>
          <w:rFonts w:ascii="Chevin pro" w:hAnsi="Chevin pro" w:cs="Arial"/>
          <w:sz w:val="22"/>
        </w:rPr>
        <w:t xml:space="preserve"> </w:t>
      </w:r>
      <w:r w:rsidRPr="00EF3414">
        <w:rPr>
          <w:rFonts w:ascii="Chevin pro" w:hAnsi="Chevin pro" w:cs="Arial"/>
          <w:sz w:val="22"/>
        </w:rPr>
        <w:t xml:space="preserve"> информационных систем</w:t>
      </w:r>
      <w:r w:rsidR="00450744">
        <w:rPr>
          <w:rFonts w:ascii="Chevin pro" w:hAnsi="Chevin pro" w:cs="Arial"/>
          <w:sz w:val="22"/>
        </w:rPr>
        <w:t xml:space="preserve"> и </w:t>
      </w:r>
      <w:r w:rsidRPr="00EF3414">
        <w:rPr>
          <w:rFonts w:ascii="Chevin pro" w:hAnsi="Chevin pro" w:cs="Arial"/>
          <w:sz w:val="22"/>
        </w:rPr>
        <w:t xml:space="preserve"> программного обеспечения</w:t>
      </w:r>
      <w:r w:rsidR="00450744">
        <w:rPr>
          <w:rFonts w:ascii="Chevin pro" w:hAnsi="Chevin pro" w:cs="Arial"/>
          <w:sz w:val="22"/>
        </w:rPr>
        <w:t xml:space="preserve"> (далее - ПО)</w:t>
      </w:r>
      <w:r w:rsidRPr="00EF3414">
        <w:rPr>
          <w:rFonts w:ascii="Chevin pro" w:hAnsi="Chevin pro" w:cs="Arial"/>
          <w:sz w:val="22"/>
        </w:rPr>
        <w:t>, указанных в настоящем Договоре</w:t>
      </w:r>
      <w:r w:rsidR="00450744">
        <w:rPr>
          <w:rFonts w:ascii="Chevin pro" w:hAnsi="Chevin pro" w:cs="Arial"/>
          <w:sz w:val="22"/>
        </w:rPr>
        <w:t xml:space="preserve"> (в том числе в  Приложении  № 8.1)</w:t>
      </w:r>
      <w:r w:rsidRPr="00EF3414">
        <w:rPr>
          <w:rFonts w:ascii="Chevin pro" w:hAnsi="Chevin pro" w:cs="Arial"/>
          <w:sz w:val="22"/>
        </w:rPr>
        <w:t>, в том числе имеет право передать права пользования информационными системами и программным обеспечением, указанным в настоящем Договоре</w:t>
      </w:r>
      <w:r w:rsidR="00450744">
        <w:rPr>
          <w:rFonts w:ascii="Chevin pro" w:hAnsi="Chevin pro" w:cs="Arial"/>
          <w:sz w:val="22"/>
        </w:rPr>
        <w:t xml:space="preserve">, </w:t>
      </w:r>
      <w:r w:rsidRPr="00EF3414">
        <w:rPr>
          <w:rFonts w:ascii="Chevin pro" w:hAnsi="Chevin pro" w:cs="Arial"/>
          <w:sz w:val="22"/>
        </w:rPr>
        <w:t xml:space="preserve"> Агенту для исполнения поручений Принципала по Договору, и что при предоставлении Агенту доступа к КИВС </w:t>
      </w:r>
      <w:r w:rsidR="00450744">
        <w:rPr>
          <w:rFonts w:ascii="Chevin pro" w:hAnsi="Chevin pro" w:cs="Arial"/>
          <w:sz w:val="22"/>
        </w:rPr>
        <w:t xml:space="preserve">и передаче ПО  Агенту </w:t>
      </w:r>
      <w:r w:rsidRPr="00EF3414">
        <w:rPr>
          <w:rFonts w:ascii="Chevin pro" w:hAnsi="Chevin pro" w:cs="Arial"/>
          <w:sz w:val="22"/>
        </w:rPr>
        <w:t>Принципал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450744" w:rsidRDefault="00450744" w:rsidP="00061A63">
      <w:pPr>
        <w:pStyle w:val="Preformat"/>
        <w:jc w:val="both"/>
        <w:rPr>
          <w:rFonts w:ascii="Times New Roman" w:hAnsi="Times New Roman" w:cs="Times New Roman"/>
          <w:sz w:val="22"/>
          <w:szCs w:val="22"/>
        </w:rPr>
      </w:pPr>
      <w:r>
        <w:rPr>
          <w:rFonts w:ascii="Times New Roman" w:hAnsi="Times New Roman" w:cs="Times New Roman"/>
          <w:sz w:val="22"/>
          <w:szCs w:val="22"/>
        </w:rPr>
        <w:t xml:space="preserve">Принципал  подтверждает и гарантирует, что он уполномочен Правообладателями </w:t>
      </w:r>
      <w:r w:rsidRPr="003628E6">
        <w:rPr>
          <w:rFonts w:ascii="Times New Roman" w:hAnsi="Times New Roman" w:cs="Times New Roman"/>
          <w:sz w:val="22"/>
          <w:szCs w:val="22"/>
        </w:rPr>
        <w:t xml:space="preserve"> предоставлять </w:t>
      </w:r>
      <w:r>
        <w:rPr>
          <w:rFonts w:ascii="Times New Roman" w:hAnsi="Times New Roman" w:cs="Times New Roman"/>
          <w:sz w:val="22"/>
          <w:szCs w:val="22"/>
        </w:rPr>
        <w:t xml:space="preserve"> л</w:t>
      </w:r>
      <w:r w:rsidRPr="003628E6">
        <w:rPr>
          <w:rFonts w:ascii="Times New Roman" w:hAnsi="Times New Roman" w:cs="Times New Roman"/>
          <w:sz w:val="22"/>
          <w:szCs w:val="22"/>
        </w:rPr>
        <w:t>ицензи</w:t>
      </w:r>
      <w:r>
        <w:rPr>
          <w:rFonts w:ascii="Times New Roman" w:hAnsi="Times New Roman" w:cs="Times New Roman"/>
          <w:sz w:val="22"/>
          <w:szCs w:val="22"/>
        </w:rPr>
        <w:t xml:space="preserve">и </w:t>
      </w:r>
      <w:r w:rsidRPr="003628E6">
        <w:rPr>
          <w:rFonts w:ascii="Times New Roman" w:hAnsi="Times New Roman" w:cs="Times New Roman"/>
          <w:sz w:val="22"/>
          <w:szCs w:val="22"/>
        </w:rPr>
        <w:t xml:space="preserve"> на использование ПО</w:t>
      </w:r>
      <w:r>
        <w:rPr>
          <w:rFonts w:ascii="Times New Roman" w:hAnsi="Times New Roman" w:cs="Times New Roman"/>
          <w:sz w:val="22"/>
          <w:szCs w:val="22"/>
        </w:rPr>
        <w:t xml:space="preserve">;  ПО </w:t>
      </w:r>
      <w:r w:rsidRPr="003628E6">
        <w:rPr>
          <w:rFonts w:ascii="Times New Roman" w:hAnsi="Times New Roman" w:cs="Times New Roman"/>
          <w:sz w:val="22"/>
          <w:szCs w:val="22"/>
        </w:rPr>
        <w:t xml:space="preserve"> соответствует требованиям действующего законодательства, а также что никакая часть и никакие элементы ПО не на</w:t>
      </w:r>
      <w:r>
        <w:rPr>
          <w:rFonts w:ascii="Times New Roman" w:hAnsi="Times New Roman" w:cs="Times New Roman"/>
          <w:sz w:val="22"/>
          <w:szCs w:val="22"/>
        </w:rPr>
        <w:t xml:space="preserve">рушают чьих-либо законных прав;  </w:t>
      </w:r>
      <w:r w:rsidRPr="003628E6">
        <w:rPr>
          <w:rFonts w:ascii="Times New Roman" w:hAnsi="Times New Roman" w:cs="Times New Roman"/>
          <w:sz w:val="22"/>
          <w:szCs w:val="22"/>
        </w:rPr>
        <w:t xml:space="preserve">использование предоставляемой Лицензии </w:t>
      </w:r>
      <w:r>
        <w:rPr>
          <w:rFonts w:ascii="Times New Roman" w:hAnsi="Times New Roman" w:cs="Times New Roman"/>
          <w:sz w:val="22"/>
          <w:szCs w:val="22"/>
        </w:rPr>
        <w:t>Сублицензиатом в</w:t>
      </w:r>
      <w:r w:rsidRPr="003628E6">
        <w:rPr>
          <w:rFonts w:ascii="Times New Roman" w:hAnsi="Times New Roman" w:cs="Times New Roman"/>
          <w:sz w:val="22"/>
          <w:szCs w:val="22"/>
        </w:rPr>
        <w:t xml:space="preserve"> соответствии с условиями настоящего Договора не будет нарушать или каким-либо образом ущемлять любые з</w:t>
      </w:r>
      <w:r>
        <w:rPr>
          <w:rFonts w:ascii="Times New Roman" w:hAnsi="Times New Roman" w:cs="Times New Roman"/>
          <w:sz w:val="22"/>
          <w:szCs w:val="22"/>
        </w:rPr>
        <w:t>аконные права любых третьих лиц.</w:t>
      </w:r>
    </w:p>
    <w:p w:rsidR="00450744" w:rsidRPr="003628E6" w:rsidRDefault="00450744" w:rsidP="00061A63">
      <w:pPr>
        <w:pStyle w:val="Preformat"/>
        <w:jc w:val="both"/>
        <w:rPr>
          <w:rFonts w:ascii="Times New Roman" w:hAnsi="Times New Roman" w:cs="Times New Roman"/>
          <w:sz w:val="22"/>
          <w:szCs w:val="22"/>
        </w:rPr>
      </w:pPr>
      <w:r>
        <w:rPr>
          <w:rFonts w:ascii="Times New Roman" w:hAnsi="Times New Roman" w:cs="Times New Roman"/>
          <w:sz w:val="22"/>
          <w:szCs w:val="22"/>
        </w:rPr>
        <w:t xml:space="preserve">Плата за использование Агентом  программного обеспечения не взимается. </w:t>
      </w:r>
    </w:p>
    <w:p w:rsidR="00ED52DB" w:rsidRPr="00EF3414" w:rsidRDefault="00ED52DB" w:rsidP="00061A63">
      <w:pPr>
        <w:shd w:val="clear" w:color="auto" w:fill="FFFFFF"/>
        <w:ind w:left="0" w:firstLine="708"/>
        <w:jc w:val="both"/>
        <w:rPr>
          <w:rFonts w:ascii="Chevin pro" w:hAnsi="Chevin pro" w:cs="Arial"/>
          <w:sz w:val="22"/>
        </w:rPr>
      </w:pPr>
      <w:r w:rsidRPr="00EF3414">
        <w:rPr>
          <w:rFonts w:ascii="Chevin pro" w:hAnsi="Chevin pro" w:cs="Arial"/>
          <w:sz w:val="22"/>
        </w:rPr>
        <w:t>В случае предъявления к Агенту претензий, исков, иных требований о нарушении Агентом  интеллектуальных прав третьих лиц на программное обеспечение, условий лицензии, сертификата и т.п. Принципал обязуется урегулировать соответствующие споры с третьими лицами своими силами и за свой счёт. Принципал возместит Агенту реальный ущерб, понесенный Агентом при предъявлении такого иска/претензии при условии, что Агент предоставит Принципалу информацию, относящуюся к указанному нарушению, и окажет Принципалу приемлемое содействие в согласованных Сторонами пределах.</w:t>
      </w:r>
    </w:p>
    <w:p w:rsidR="00ED52DB" w:rsidRPr="00EF3414" w:rsidRDefault="00ED52DB" w:rsidP="002A7777">
      <w:pPr>
        <w:shd w:val="clear" w:color="auto" w:fill="FFFFFF"/>
        <w:ind w:left="0" w:firstLine="709"/>
        <w:jc w:val="both"/>
        <w:rPr>
          <w:rFonts w:ascii="Chevin pro" w:hAnsi="Chevin pro" w:cs="Arial"/>
          <w:spacing w:val="1"/>
          <w:sz w:val="22"/>
          <w:szCs w:val="24"/>
          <w:highlight w:val="yellow"/>
        </w:rPr>
      </w:pPr>
      <w:r w:rsidRPr="00EF3414">
        <w:rPr>
          <w:rFonts w:ascii="Chevin pro" w:hAnsi="Chevin pro" w:cs="Arial"/>
          <w:sz w:val="22"/>
        </w:rPr>
        <w:t>В случае предъявления претензий или исков против Агента, возникающих из вопросов, упомянутых в настоящем пункте, Принципал в возможно кратчайшие сроки должен быть уведомлен об этом факте и должен за свой счет провести все переговоры по урегулированию таких претензий или исков, а также любые судебные разбирательства, которые могут возникнуть вследствие этого</w:t>
      </w:r>
      <w:r w:rsidR="0018287B" w:rsidRPr="00EF3414">
        <w:rPr>
          <w:rFonts w:ascii="Chevin pro" w:hAnsi="Chevin pro" w:cs="Arial"/>
          <w:sz w:val="22"/>
        </w:rPr>
        <w:t>.</w:t>
      </w:r>
    </w:p>
    <w:p w:rsidR="00756455" w:rsidRPr="00EF3414" w:rsidRDefault="00756455" w:rsidP="00182E10">
      <w:pPr>
        <w:pStyle w:val="a0"/>
        <w:numPr>
          <w:ilvl w:val="0"/>
          <w:numId w:val="1"/>
        </w:numPr>
        <w:rPr>
          <w:rFonts w:ascii="Chevin pro" w:hAnsi="Chevin pro" w:cs="Arial"/>
          <w:sz w:val="22"/>
        </w:rPr>
      </w:pPr>
      <w:r w:rsidRPr="00EF3414">
        <w:rPr>
          <w:rFonts w:ascii="Chevin pro" w:hAnsi="Chevin pro" w:cs="Arial"/>
          <w:sz w:val="22"/>
        </w:rPr>
        <w:t>ОГРАНИЧЕНИЕ ОТВЕТСТВЕННОСТИ (ОБСТОЯТЕЛЬСТВА НЕПРЕОДОЛИМОЙ СИЛЫ).</w:t>
      </w:r>
    </w:p>
    <w:p w:rsidR="00756455" w:rsidRPr="00EF3414" w:rsidRDefault="00756455" w:rsidP="00182E10">
      <w:pPr>
        <w:numPr>
          <w:ilvl w:val="1"/>
          <w:numId w:val="1"/>
        </w:numPr>
        <w:tabs>
          <w:tab w:val="left" w:pos="993"/>
          <w:tab w:val="left" w:pos="1134"/>
        </w:tabs>
        <w:ind w:left="0" w:right="-2" w:firstLine="709"/>
        <w:jc w:val="both"/>
        <w:rPr>
          <w:rFonts w:ascii="Chevin pro" w:hAnsi="Chevin pro" w:cs="Arial"/>
          <w:sz w:val="22"/>
          <w:szCs w:val="24"/>
        </w:rPr>
      </w:pPr>
      <w:r w:rsidRPr="00EF3414">
        <w:rPr>
          <w:rFonts w:ascii="Chevin pro" w:hAnsi="Chevin pro" w:cs="Arial"/>
          <w:sz w:val="22"/>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56455" w:rsidRPr="00EF3414" w:rsidRDefault="00756455" w:rsidP="00182E10">
      <w:pPr>
        <w:numPr>
          <w:ilvl w:val="1"/>
          <w:numId w:val="1"/>
        </w:numPr>
        <w:tabs>
          <w:tab w:val="left" w:pos="993"/>
          <w:tab w:val="left" w:pos="1134"/>
        </w:tabs>
        <w:ind w:left="0" w:right="-2" w:firstLine="709"/>
        <w:jc w:val="both"/>
        <w:rPr>
          <w:rFonts w:ascii="Chevin pro" w:hAnsi="Chevin pro" w:cs="Arial"/>
          <w:sz w:val="22"/>
          <w:szCs w:val="24"/>
        </w:rPr>
      </w:pPr>
      <w:r w:rsidRPr="00EF3414">
        <w:rPr>
          <w:rFonts w:ascii="Chevin pro" w:hAnsi="Chevin pro" w:cs="Arial"/>
          <w:sz w:val="22"/>
          <w:szCs w:val="24"/>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w:t>
      </w:r>
      <w:r w:rsidRPr="00EF3414">
        <w:rPr>
          <w:rFonts w:ascii="Chevin pro" w:hAnsi="Chevin pro" w:cs="Arial"/>
          <w:sz w:val="22"/>
          <w:szCs w:val="24"/>
        </w:rPr>
        <w:lastRenderedPageBreak/>
        <w:t>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56455" w:rsidRPr="00EF3414" w:rsidRDefault="00756455" w:rsidP="00182E10">
      <w:pPr>
        <w:numPr>
          <w:ilvl w:val="1"/>
          <w:numId w:val="1"/>
        </w:numPr>
        <w:tabs>
          <w:tab w:val="left" w:pos="993"/>
          <w:tab w:val="left" w:pos="1134"/>
        </w:tabs>
        <w:ind w:left="0" w:right="-2" w:firstLine="709"/>
        <w:jc w:val="both"/>
        <w:rPr>
          <w:rFonts w:ascii="Chevin pro" w:hAnsi="Chevin pro" w:cs="Arial"/>
          <w:sz w:val="22"/>
          <w:szCs w:val="24"/>
        </w:rPr>
      </w:pPr>
      <w:r w:rsidRPr="00EF3414">
        <w:rPr>
          <w:rFonts w:ascii="Chevin pro" w:hAnsi="Chevin pro" w:cs="Arial"/>
          <w:sz w:val="22"/>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56455" w:rsidRPr="00EF3414" w:rsidRDefault="00756455" w:rsidP="00182E10">
      <w:pPr>
        <w:numPr>
          <w:ilvl w:val="1"/>
          <w:numId w:val="1"/>
        </w:numPr>
        <w:tabs>
          <w:tab w:val="left" w:pos="993"/>
          <w:tab w:val="left" w:pos="1134"/>
        </w:tabs>
        <w:ind w:left="0" w:right="-2" w:firstLine="709"/>
        <w:jc w:val="both"/>
        <w:rPr>
          <w:rFonts w:ascii="Chevin pro" w:hAnsi="Chevin pro" w:cs="Arial"/>
          <w:sz w:val="22"/>
          <w:szCs w:val="24"/>
        </w:rPr>
      </w:pPr>
      <w:r w:rsidRPr="00EF3414">
        <w:rPr>
          <w:rFonts w:ascii="Chevin pro" w:hAnsi="Chevin pro" w:cs="Arial"/>
          <w:sz w:val="22"/>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D0DDD" w:rsidRPr="00EF3414" w:rsidRDefault="00FD0DDD" w:rsidP="00182E10">
      <w:pPr>
        <w:pStyle w:val="a0"/>
        <w:numPr>
          <w:ilvl w:val="0"/>
          <w:numId w:val="1"/>
        </w:numPr>
        <w:jc w:val="both"/>
        <w:rPr>
          <w:rFonts w:ascii="Chevin pro" w:hAnsi="Chevin pro" w:cs="Arial"/>
          <w:sz w:val="22"/>
          <w:szCs w:val="24"/>
        </w:rPr>
      </w:pPr>
      <w:r w:rsidRPr="00EF3414">
        <w:rPr>
          <w:rFonts w:ascii="Chevin pro" w:hAnsi="Chevin pro" w:cs="Arial"/>
          <w:sz w:val="22"/>
        </w:rPr>
        <w:t>СРОК ДЕЙСТВИЯ И ПОРЯДОК РАСТОРЖЕНИЯ ДОГОВОРА.</w:t>
      </w:r>
    </w:p>
    <w:p w:rsidR="00EB0965" w:rsidRDefault="00FD0DDD" w:rsidP="00182E10">
      <w:pPr>
        <w:numPr>
          <w:ilvl w:val="1"/>
          <w:numId w:val="1"/>
        </w:numPr>
        <w:ind w:left="0" w:right="-2" w:firstLine="709"/>
        <w:jc w:val="both"/>
        <w:rPr>
          <w:ins w:id="2" w:author="Курамшин Азат Ринатович" w:date="2015-09-25T16:08:00Z"/>
          <w:rFonts w:ascii="Chevin pro" w:hAnsi="Chevin pro" w:cs="Arial"/>
          <w:sz w:val="22"/>
          <w:szCs w:val="24"/>
        </w:rPr>
      </w:pPr>
      <w:r w:rsidRPr="00F12710">
        <w:rPr>
          <w:rFonts w:ascii="Chevin pro" w:hAnsi="Chevin pro" w:cs="Arial"/>
          <w:sz w:val="22"/>
          <w:szCs w:val="24"/>
        </w:rPr>
        <w:t xml:space="preserve">Договор вступает в силу с момента подписания и действует </w:t>
      </w:r>
      <w:r w:rsidR="009D1211" w:rsidRPr="00F12710">
        <w:rPr>
          <w:rFonts w:ascii="Chevin pro" w:hAnsi="Chevin pro" w:cs="Arial"/>
          <w:sz w:val="22"/>
          <w:szCs w:val="24"/>
        </w:rPr>
        <w:t>до «3</w:t>
      </w:r>
      <w:r w:rsidRPr="00F12710">
        <w:rPr>
          <w:rFonts w:ascii="Chevin pro" w:hAnsi="Chevin pro" w:cs="Arial"/>
          <w:sz w:val="22"/>
          <w:szCs w:val="24"/>
        </w:rPr>
        <w:t xml:space="preserve">1» </w:t>
      </w:r>
      <w:r w:rsidR="009D1211" w:rsidRPr="00F12710">
        <w:rPr>
          <w:rFonts w:ascii="Chevin pro" w:hAnsi="Chevin pro" w:cs="Arial"/>
          <w:sz w:val="22"/>
          <w:szCs w:val="24"/>
        </w:rPr>
        <w:t>декабря</w:t>
      </w:r>
      <w:r w:rsidRPr="00F12710">
        <w:rPr>
          <w:rFonts w:ascii="Chevin pro" w:hAnsi="Chevin pro" w:cs="Arial"/>
          <w:sz w:val="22"/>
          <w:szCs w:val="24"/>
        </w:rPr>
        <w:t xml:space="preserve"> 2015 года.</w:t>
      </w:r>
    </w:p>
    <w:p w:rsidR="00FD0DDD" w:rsidRPr="00EB0965" w:rsidRDefault="00EB0965" w:rsidP="00725290">
      <w:pPr>
        <w:ind w:left="709" w:right="-2" w:firstLine="0"/>
        <w:jc w:val="both"/>
        <w:rPr>
          <w:rFonts w:ascii="Chevin pro" w:hAnsi="Chevin pro" w:cs="Arial"/>
          <w:sz w:val="22"/>
          <w:szCs w:val="24"/>
        </w:rPr>
      </w:pPr>
      <w:ins w:id="3" w:author="Курамшин Азат Ринатович" w:date="2015-09-25T16:08:00Z">
        <w:r w:rsidRPr="00725290">
          <w:rPr>
            <w:rFonts w:ascii="Chevin pro" w:hAnsi="Chevin pro" w:cs="Arial"/>
            <w:sz w:val="22"/>
            <w:szCs w:val="24"/>
          </w:rPr>
          <w:t>При этом С</w:t>
        </w:r>
      </w:ins>
      <w:ins w:id="4" w:author="Курамшин Азат Ринатович" w:date="2015-09-25T16:09:00Z">
        <w:r w:rsidRPr="00725290">
          <w:rPr>
            <w:rFonts w:ascii="Chevin pro" w:hAnsi="Chevin pro" w:cs="Arial"/>
            <w:sz w:val="22"/>
            <w:szCs w:val="24"/>
          </w:rPr>
          <w:t>тороны установили, что условия Договора применяются к Отношениям Сторон, возникшие с 01 октября 2015года.</w:t>
        </w:r>
      </w:ins>
      <w:r w:rsidR="00FD0DDD" w:rsidRPr="00EB0965">
        <w:rPr>
          <w:rFonts w:ascii="Chevin pro" w:hAnsi="Chevin pro" w:cs="Arial"/>
          <w:sz w:val="22"/>
          <w:szCs w:val="24"/>
        </w:rPr>
        <w:t xml:space="preserve"> </w:t>
      </w:r>
    </w:p>
    <w:p w:rsidR="00FD0DDD" w:rsidRPr="00F12710" w:rsidRDefault="00FD0DDD" w:rsidP="00182E10">
      <w:pPr>
        <w:numPr>
          <w:ilvl w:val="1"/>
          <w:numId w:val="1"/>
        </w:numPr>
        <w:ind w:left="0" w:right="-2" w:firstLine="709"/>
        <w:jc w:val="both"/>
        <w:rPr>
          <w:rFonts w:ascii="Chevin pro" w:hAnsi="Chevin pro" w:cs="Arial"/>
          <w:sz w:val="22"/>
          <w:szCs w:val="24"/>
        </w:rPr>
      </w:pPr>
      <w:r w:rsidRPr="00F12710">
        <w:rPr>
          <w:rFonts w:ascii="Chevin pro" w:hAnsi="Chevin pro" w:cs="Arial"/>
          <w:sz w:val="22"/>
          <w:szCs w:val="24"/>
        </w:rPr>
        <w:t>Расторжение Договора  возможно по соглашению Сторон или по инициативе любой из Сторон посредством направления другой Стороне соответствующего письменного уведомления за 30 (тридцать) дней до расторжения Договора.</w:t>
      </w:r>
    </w:p>
    <w:p w:rsidR="00E50133" w:rsidRPr="00EF3414" w:rsidRDefault="00E50133" w:rsidP="00182E10">
      <w:pPr>
        <w:pStyle w:val="a0"/>
        <w:numPr>
          <w:ilvl w:val="0"/>
          <w:numId w:val="1"/>
        </w:numPr>
        <w:rPr>
          <w:rFonts w:ascii="Chevin pro" w:hAnsi="Chevin pro" w:cs="Arial"/>
          <w:sz w:val="22"/>
        </w:rPr>
      </w:pPr>
      <w:r w:rsidRPr="00EF3414">
        <w:rPr>
          <w:rFonts w:ascii="Chevin pro" w:hAnsi="Chevin pro" w:cs="Arial"/>
          <w:sz w:val="22"/>
        </w:rPr>
        <w:t>РАЗРЕШЕНИЕ СПОРОВ.</w:t>
      </w:r>
    </w:p>
    <w:p w:rsidR="00E50133" w:rsidRPr="00EF3414" w:rsidRDefault="00E50133" w:rsidP="00182E10">
      <w:pPr>
        <w:numPr>
          <w:ilvl w:val="1"/>
          <w:numId w:val="1"/>
        </w:numPr>
        <w:shd w:val="clear" w:color="auto" w:fill="FFFFFF"/>
        <w:tabs>
          <w:tab w:val="left" w:pos="1134"/>
        </w:tabs>
        <w:spacing w:before="60"/>
        <w:ind w:left="0" w:firstLine="709"/>
        <w:jc w:val="both"/>
        <w:rPr>
          <w:rFonts w:ascii="Chevin pro" w:hAnsi="Chevin pro" w:cs="Arial"/>
          <w:iCs/>
          <w:sz w:val="22"/>
          <w:szCs w:val="24"/>
        </w:rPr>
      </w:pPr>
      <w:r w:rsidRPr="00EF3414">
        <w:rPr>
          <w:rFonts w:ascii="Chevin pro" w:hAnsi="Chevin pro" w:cs="Arial"/>
          <w:iCs/>
          <w:sz w:val="22"/>
          <w:szCs w:val="24"/>
        </w:rPr>
        <w:t>Договор подлежит исполнению и толкованию в соответствии с законодательством Российской Федерации.</w:t>
      </w:r>
    </w:p>
    <w:p w:rsidR="00E50133" w:rsidRPr="00EF3414" w:rsidRDefault="00E50133" w:rsidP="00182E10">
      <w:pPr>
        <w:numPr>
          <w:ilvl w:val="1"/>
          <w:numId w:val="1"/>
        </w:numPr>
        <w:shd w:val="clear" w:color="auto" w:fill="FFFFFF"/>
        <w:tabs>
          <w:tab w:val="left" w:pos="1134"/>
        </w:tabs>
        <w:spacing w:before="60"/>
        <w:ind w:left="0" w:firstLine="709"/>
        <w:jc w:val="both"/>
        <w:rPr>
          <w:rFonts w:ascii="Chevin pro" w:hAnsi="Chevin pro" w:cs="Arial"/>
          <w:iCs/>
          <w:sz w:val="22"/>
          <w:szCs w:val="24"/>
        </w:rPr>
      </w:pPr>
      <w:r w:rsidRPr="00EF3414">
        <w:rPr>
          <w:rFonts w:ascii="Chevin pro" w:hAnsi="Chevin pro" w:cs="Arial"/>
          <w:iCs/>
          <w:sz w:val="22"/>
          <w:szCs w:val="24"/>
        </w:rPr>
        <w:t>Всё, что не предусмотрено настоящим Договором, регламентируется положениями действующего законодательства Российской Федерации.</w:t>
      </w:r>
    </w:p>
    <w:p w:rsidR="00E50133" w:rsidRPr="00EF3414" w:rsidRDefault="00E50133" w:rsidP="00182E10">
      <w:pPr>
        <w:pStyle w:val="21"/>
        <w:numPr>
          <w:ilvl w:val="1"/>
          <w:numId w:val="1"/>
        </w:numPr>
        <w:shd w:val="clear" w:color="auto" w:fill="auto"/>
        <w:tabs>
          <w:tab w:val="left" w:pos="1134"/>
        </w:tabs>
        <w:spacing w:before="60" w:line="240" w:lineRule="auto"/>
        <w:ind w:left="0" w:right="0" w:firstLine="709"/>
        <w:rPr>
          <w:rFonts w:ascii="Chevin pro" w:hAnsi="Chevin pro" w:cs="Arial"/>
          <w:iCs/>
          <w:color w:val="auto"/>
          <w:sz w:val="22"/>
          <w:szCs w:val="24"/>
        </w:rPr>
      </w:pPr>
      <w:r w:rsidRPr="00EF3414">
        <w:rPr>
          <w:rFonts w:ascii="Chevin pro" w:hAnsi="Chevin pro" w:cs="Arial"/>
          <w:iCs/>
          <w:color w:val="auto"/>
          <w:sz w:val="22"/>
          <w:szCs w:val="24"/>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w:t>
      </w:r>
    </w:p>
    <w:p w:rsidR="00E50133" w:rsidRPr="00EF3414" w:rsidRDefault="00E50133" w:rsidP="00182E10">
      <w:pPr>
        <w:numPr>
          <w:ilvl w:val="1"/>
          <w:numId w:val="1"/>
        </w:numPr>
        <w:shd w:val="clear" w:color="auto" w:fill="FFFFFF"/>
        <w:tabs>
          <w:tab w:val="left" w:pos="1134"/>
        </w:tabs>
        <w:spacing w:before="60"/>
        <w:ind w:left="0" w:firstLine="709"/>
        <w:jc w:val="both"/>
        <w:rPr>
          <w:rFonts w:ascii="Chevin pro" w:hAnsi="Chevin pro" w:cs="Arial"/>
          <w:iCs/>
          <w:sz w:val="22"/>
          <w:szCs w:val="24"/>
        </w:rPr>
      </w:pPr>
      <w:r w:rsidRPr="00EF3414">
        <w:rPr>
          <w:rFonts w:ascii="Chevin pro" w:hAnsi="Chevin pro" w:cs="Arial"/>
          <w:iCs/>
          <w:sz w:val="22"/>
          <w:szCs w:val="24"/>
        </w:rPr>
        <w:t>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с иском о разрешении спора.</w:t>
      </w:r>
    </w:p>
    <w:p w:rsidR="00E50133" w:rsidRPr="00EF3414" w:rsidRDefault="00E50133" w:rsidP="00182E10">
      <w:pPr>
        <w:pStyle w:val="a0"/>
        <w:numPr>
          <w:ilvl w:val="0"/>
          <w:numId w:val="1"/>
        </w:numPr>
        <w:rPr>
          <w:rFonts w:ascii="Chevin pro" w:hAnsi="Chevin pro" w:cs="Arial"/>
          <w:iCs/>
          <w:sz w:val="22"/>
          <w:szCs w:val="24"/>
        </w:rPr>
      </w:pPr>
      <w:r w:rsidRPr="00EF3414">
        <w:rPr>
          <w:rFonts w:ascii="Chevin pro" w:hAnsi="Chevin pro" w:cs="Arial"/>
          <w:sz w:val="22"/>
        </w:rPr>
        <w:t>ОБРАБОТКА ПЕРСОНАЛЬНЫХ ДАННЫХ.</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 xml:space="preserve">В соответствии со ст. 6 Федерального закона РФ «О персональных данных» от 27.07.2006 г. № 152-ФЗ (далее – Закон о персональных данных), ст.53 Федерального  закона от 7 июля 2003 г. № 126-ФЗ "О связи", в течение срока действия настоящего Договора Принципал поручает, а Агент обязуется обрабатывать персональные данные Клиентов (включая  сведения об Абонентах) ставшие ему известными в ходе совершения юридических и фактических действий по настоящему Договору в целях  целей исполнения Агентом своих обязательств по настоящему Договору (в целях заключения и (или) исполнения договоров об оказании услуг связи, стороной которого является Абонент, и (или) в целях осуществления прав и законных интересов Принципала или Абонента). </w:t>
      </w:r>
    </w:p>
    <w:p w:rsidR="00E50133" w:rsidRPr="00EF3414" w:rsidRDefault="00E50133" w:rsidP="002A7777">
      <w:p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 xml:space="preserve">Агент обязуется соблюдать при обработке персональных данных Абонентов/Клиентов принципы и правила обработки персональных данных, предусмотренные </w:t>
      </w:r>
      <w:r w:rsidRPr="00EF3414">
        <w:rPr>
          <w:rFonts w:ascii="Chevin pro" w:hAnsi="Chevin pro" w:cs="Arial"/>
          <w:sz w:val="22"/>
          <w:szCs w:val="24"/>
        </w:rPr>
        <w:t>Законом о персональных данных</w:t>
      </w:r>
      <w:r w:rsidRPr="00EF3414">
        <w:rPr>
          <w:rFonts w:ascii="Chevin pro" w:hAnsi="Chevin pro" w:cs="Arial"/>
          <w:iCs/>
          <w:sz w:val="22"/>
          <w:szCs w:val="24"/>
        </w:rPr>
        <w:t>, а также соблюдать конфиденциальность персональных данных Абонентов/Клиентов и обеспечивать безопасность персональных данных Абонентов/Клиентов.</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lastRenderedPageBreak/>
        <w:t xml:space="preserve">Агент обязуется принимать предусмотренные ст. 19 </w:t>
      </w:r>
      <w:r w:rsidRPr="00EF3414">
        <w:rPr>
          <w:rFonts w:ascii="Chevin pro" w:hAnsi="Chevin pro" w:cs="Arial"/>
          <w:sz w:val="22"/>
          <w:szCs w:val="24"/>
        </w:rPr>
        <w:t>Закона о персональных данных</w:t>
      </w:r>
      <w:r w:rsidRPr="00EF3414">
        <w:rPr>
          <w:rFonts w:ascii="Chevin pro" w:hAnsi="Chevin pro" w:cs="Arial"/>
          <w:iCs/>
          <w:sz w:val="22"/>
          <w:szCs w:val="24"/>
        </w:rPr>
        <w:t xml:space="preserve"> необходимые правовые, организационные и технические меры для защиты персональных данных Абонентов/Клиентов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Абонентов/Клиентов, а также от иных неправомерных действий в отношении персональных данных Абонентов/Клиентов. </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Агент собирает и обрабатывает только те персональные данные Абонента/Клиента, которые необходимы для выполнения обязательств Агента, предусмотренных настоящим Договором.</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На любом этапе своей деятельности по исполнению Договора Агент не вправе осуществлять передачу персональных данных Абонентов/Клиентов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 за исключением случаев предусмотренных федеральными законами.</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При обработке документов на бумажных носителях, содержащих персональные данные Абонентов/Клиентов,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Абонентов/Клиентов аналогичных условиям и требованиям, изложенным в пунктах 10.1. – 10.6.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 xml:space="preserve">Агент обязуется уничтожить персональные данные Абонентов/Клиентов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Абонентов/Клиентов в срок, не превышающий </w:t>
      </w:r>
      <w:r w:rsidRPr="00EF3414">
        <w:rPr>
          <w:rFonts w:ascii="Chevin pro" w:hAnsi="Chevin pro" w:cs="Arial"/>
          <w:sz w:val="22"/>
          <w:szCs w:val="24"/>
        </w:rPr>
        <w:t>30 (тридцати</w:t>
      </w:r>
      <w:r w:rsidRPr="00EF3414">
        <w:rPr>
          <w:rFonts w:ascii="Chevin pro" w:hAnsi="Chevin pro" w:cs="Arial"/>
          <w:iCs/>
          <w:sz w:val="22"/>
          <w:szCs w:val="24"/>
        </w:rPr>
        <w:t>) дней с даты достижения цели обработки персональных данных.</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Агент обязуется обеспечить блокирование, уточнение и уничтожение персональных данных Абонентов/Клиентов на основании соответствующего запроса (указания) от Принципала, в сроки, указанные в таком запросе.</w:t>
      </w:r>
    </w:p>
    <w:p w:rsidR="00E50133" w:rsidRPr="00EF3414" w:rsidRDefault="00E50133" w:rsidP="00182E10">
      <w:pPr>
        <w:numPr>
          <w:ilvl w:val="1"/>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iCs/>
          <w:sz w:val="22"/>
          <w:szCs w:val="24"/>
        </w:rPr>
        <w:t>Условия обработки персональных данных сотрудников.</w:t>
      </w:r>
    </w:p>
    <w:p w:rsidR="00E50133" w:rsidRPr="00EF3414" w:rsidRDefault="00E50133" w:rsidP="00182E10">
      <w:pPr>
        <w:numPr>
          <w:ilvl w:val="2"/>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В соответствии со ст. 6. Федерального закона «О персональных данных» в период с момента заключения Договора и до сроков, установленных нормативными документами, в течение которых каждая Сторона обязана хранить информацию о настоящем Договоре,  каждая из Сторон  обрабатывает персональные данные Сотрудников другой Стороны с использованием и без использования своих программно-аппаратных средств.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w:t>
      </w:r>
    </w:p>
    <w:p w:rsidR="00E50133" w:rsidRPr="00EF3414" w:rsidRDefault="00E50133" w:rsidP="00182E10">
      <w:pPr>
        <w:numPr>
          <w:ilvl w:val="2"/>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Каждая Сторона гарантирует наличие согласия сотрудника на обработку его персональных данных.</w:t>
      </w:r>
    </w:p>
    <w:p w:rsidR="00E50133" w:rsidRPr="00EF3414" w:rsidRDefault="00E50133" w:rsidP="00182E10">
      <w:pPr>
        <w:numPr>
          <w:ilvl w:val="2"/>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Передача персональных данных сотрудников другой Стороны третьим лицам осуществляется только в случаях предусмотренных действующим законодательством, а также в случаях согласованных Стороной, предоставившей персональные данные своих сотрудников.</w:t>
      </w:r>
    </w:p>
    <w:p w:rsidR="00E50133" w:rsidRPr="00EF3414" w:rsidRDefault="00E50133" w:rsidP="00182E10">
      <w:pPr>
        <w:numPr>
          <w:ilvl w:val="2"/>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Стороны обязаны:</w:t>
      </w:r>
    </w:p>
    <w:p w:rsidR="00E50133" w:rsidRPr="00EF3414" w:rsidRDefault="00E50133" w:rsidP="002A7777">
      <w:pPr>
        <w:pStyle w:val="a8"/>
        <w:numPr>
          <w:ilvl w:val="0"/>
          <w:numId w:val="5"/>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на всех этапах обработки персональных данных обеспечивать   конфиденциальность персональных данных,  соблюдать принципы и правила обработки персональных данных, предусмотренные Федеральным законом от 27.07.2006 г. № 152-ФЗ «О персональных данных», а также принимать необходимые правовые, организационные и технические меры или обеспечивать их принятие для защиты персональных данных сотрудников и иных лиц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абонентов и иных лиц.</w:t>
      </w:r>
    </w:p>
    <w:p w:rsidR="00E50133" w:rsidRPr="00EF3414" w:rsidRDefault="00E50133" w:rsidP="002A7777">
      <w:pPr>
        <w:pStyle w:val="a8"/>
        <w:numPr>
          <w:ilvl w:val="0"/>
          <w:numId w:val="5"/>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заключить со всеми своими сотрудниками Соглашения о конфиденциальности и Согласие на предоставление персональных данных сотрудников третьим лицам;</w:t>
      </w:r>
    </w:p>
    <w:p w:rsidR="00E50133" w:rsidRPr="00EF3414" w:rsidRDefault="00E50133" w:rsidP="002A7777">
      <w:pPr>
        <w:pStyle w:val="a8"/>
        <w:numPr>
          <w:ilvl w:val="0"/>
          <w:numId w:val="5"/>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lastRenderedPageBreak/>
        <w:t>сформировать список сотрудников (далее по тексту Список), имеющих доступ к персональным данным сотрудников другой Стороны и  передать Список другой Стороне по её требованию;</w:t>
      </w:r>
    </w:p>
    <w:p w:rsidR="00E50133" w:rsidRPr="00EF3414" w:rsidRDefault="00E50133" w:rsidP="002A7777">
      <w:pPr>
        <w:pStyle w:val="a8"/>
        <w:numPr>
          <w:ilvl w:val="0"/>
          <w:numId w:val="5"/>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своевременно вносить изменения в Список и не позднее 5 числа месяца, следующего за месяцем, в котором были внесены изменения в Список, передавать его другой Стороне;</w:t>
      </w:r>
    </w:p>
    <w:p w:rsidR="00E50133" w:rsidRPr="00EF3414" w:rsidRDefault="00E50133" w:rsidP="002A7777">
      <w:pPr>
        <w:pStyle w:val="a8"/>
        <w:numPr>
          <w:ilvl w:val="0"/>
          <w:numId w:val="5"/>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обучать своих сотрудников правилам правомерной и безопасной обработки персональных данных с учетом процессов, выполняемых по Договору, и применяемых средств защиты информации;</w:t>
      </w:r>
    </w:p>
    <w:p w:rsidR="00E50133" w:rsidRPr="00EF3414" w:rsidRDefault="00E50133" w:rsidP="002A7777">
      <w:pPr>
        <w:pStyle w:val="a8"/>
        <w:numPr>
          <w:ilvl w:val="0"/>
          <w:numId w:val="5"/>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в случаях государственных проверок правомерности и безопасности обработки персональных данных, касающихся исполнения настоящего Договора, уведомлять другую Сторону о факте проверки, ходе и результатах проверки, содействовать успешному прохождению проверки.</w:t>
      </w:r>
    </w:p>
    <w:p w:rsidR="00E50133" w:rsidRPr="00EF3414" w:rsidRDefault="00E50133" w:rsidP="00182E10">
      <w:pPr>
        <w:pStyle w:val="a8"/>
        <w:numPr>
          <w:ilvl w:val="2"/>
          <w:numId w:val="1"/>
        </w:numPr>
        <w:shd w:val="clear" w:color="auto" w:fill="FFFFFF"/>
        <w:tabs>
          <w:tab w:val="left" w:pos="993"/>
          <w:tab w:val="left" w:pos="1560"/>
        </w:tabs>
        <w:spacing w:before="60"/>
        <w:ind w:left="0" w:firstLine="709"/>
        <w:jc w:val="both"/>
        <w:rPr>
          <w:rFonts w:ascii="Chevin pro" w:hAnsi="Chevin pro" w:cs="Arial"/>
          <w:iCs/>
          <w:sz w:val="22"/>
          <w:szCs w:val="24"/>
        </w:rPr>
      </w:pPr>
      <w:r w:rsidRPr="00EF3414">
        <w:rPr>
          <w:rFonts w:ascii="Chevin pro" w:hAnsi="Chevin pro" w:cs="Arial"/>
          <w:sz w:val="22"/>
          <w:szCs w:val="24"/>
        </w:rPr>
        <w:t>В случае нарушения  положений настоящего пункта каждая из Сторон несет</w:t>
      </w:r>
      <w:r w:rsidR="00744AAB" w:rsidRPr="00061A63">
        <w:rPr>
          <w:rFonts w:ascii="Calibri" w:hAnsi="Calibri" w:cs="Arial"/>
          <w:sz w:val="22"/>
          <w:szCs w:val="24"/>
        </w:rPr>
        <w:t xml:space="preserve"> </w:t>
      </w:r>
      <w:r w:rsidR="00744AAB" w:rsidRPr="00794062">
        <w:rPr>
          <w:color w:val="000000"/>
          <w:sz w:val="22"/>
          <w:szCs w:val="24"/>
        </w:rPr>
        <w:t>ответственность</w:t>
      </w:r>
      <w:r w:rsidR="00744AAB" w:rsidRPr="00794062">
        <w:rPr>
          <w:rFonts w:ascii="Calibri" w:hAnsi="Calibri" w:cs="Arial"/>
          <w:color w:val="000000"/>
          <w:sz w:val="22"/>
          <w:szCs w:val="24"/>
        </w:rPr>
        <w:t xml:space="preserve"> </w:t>
      </w:r>
      <w:r w:rsidRPr="00794062">
        <w:rPr>
          <w:rFonts w:ascii="Chevin pro" w:hAnsi="Chevin pro" w:cs="Arial"/>
          <w:color w:val="000000"/>
          <w:sz w:val="22"/>
          <w:szCs w:val="24"/>
        </w:rPr>
        <w:t>в соответствии</w:t>
      </w:r>
      <w:r w:rsidRPr="00EF3414">
        <w:rPr>
          <w:rFonts w:ascii="Chevin pro" w:hAnsi="Chevin pro" w:cs="Arial"/>
          <w:sz w:val="22"/>
          <w:szCs w:val="24"/>
        </w:rPr>
        <w:t xml:space="preserve"> с требованиями законодательства РФ.</w:t>
      </w:r>
    </w:p>
    <w:p w:rsidR="00794813" w:rsidRPr="00EF3414" w:rsidRDefault="00794813" w:rsidP="00182E10">
      <w:pPr>
        <w:pStyle w:val="a0"/>
        <w:numPr>
          <w:ilvl w:val="0"/>
          <w:numId w:val="1"/>
        </w:numPr>
        <w:rPr>
          <w:rFonts w:ascii="Chevin pro" w:hAnsi="Chevin pro" w:cs="Arial"/>
          <w:iCs/>
          <w:sz w:val="22"/>
          <w:szCs w:val="24"/>
        </w:rPr>
      </w:pPr>
      <w:r w:rsidRPr="00EF3414">
        <w:rPr>
          <w:rFonts w:ascii="Chevin pro" w:hAnsi="Chevin pro" w:cs="Arial"/>
          <w:sz w:val="22"/>
        </w:rPr>
        <w:t>КОНФИДЕНЦИАЛЬНОСТЬ.</w:t>
      </w:r>
    </w:p>
    <w:p w:rsidR="008433AB" w:rsidRPr="00EF3414" w:rsidRDefault="008433AB" w:rsidP="00182E10">
      <w:pPr>
        <w:numPr>
          <w:ilvl w:val="1"/>
          <w:numId w:val="1"/>
        </w:numPr>
        <w:shd w:val="clear" w:color="auto" w:fill="FFFFFF"/>
        <w:ind w:left="0" w:firstLine="709"/>
        <w:jc w:val="both"/>
        <w:rPr>
          <w:rFonts w:ascii="Chevin pro" w:hAnsi="Chevin pro" w:cs="Arial"/>
          <w:iCs/>
          <w:sz w:val="22"/>
          <w:szCs w:val="24"/>
        </w:rPr>
      </w:pPr>
      <w:r w:rsidRPr="00EF3414">
        <w:rPr>
          <w:rFonts w:ascii="Chevin pro" w:hAnsi="Chevin pro" w:cs="Arial"/>
          <w:iCs/>
          <w:sz w:val="22"/>
          <w:szCs w:val="24"/>
        </w:rPr>
        <w:t>Раскрывающая Сторона – Сторона, которая раскрывает конфиденциальную информацию другой Стороне. Получающая Сторона – Сторона, которая получает конфиденциальную информацию от другой Стороны.</w:t>
      </w:r>
    </w:p>
    <w:p w:rsidR="008433AB" w:rsidRPr="00EF3414" w:rsidRDefault="008433AB" w:rsidP="00182E10">
      <w:pPr>
        <w:numPr>
          <w:ilvl w:val="1"/>
          <w:numId w:val="1"/>
        </w:numPr>
        <w:shd w:val="clear" w:color="auto" w:fill="FFFFFF"/>
        <w:ind w:left="0" w:firstLine="709"/>
        <w:jc w:val="both"/>
        <w:rPr>
          <w:rFonts w:ascii="Chevin pro" w:hAnsi="Chevin pro" w:cs="Arial"/>
          <w:iCs/>
          <w:sz w:val="22"/>
          <w:szCs w:val="24"/>
        </w:rPr>
      </w:pPr>
      <w:r w:rsidRPr="00EF3414">
        <w:rPr>
          <w:rFonts w:ascii="Chevin pro" w:hAnsi="Chevin pro" w:cs="Arial"/>
          <w:iCs/>
          <w:sz w:val="22"/>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33AB" w:rsidRPr="00EF3414" w:rsidRDefault="008433AB" w:rsidP="00182E10">
      <w:pPr>
        <w:numPr>
          <w:ilvl w:val="1"/>
          <w:numId w:val="1"/>
        </w:numPr>
        <w:shd w:val="clear" w:color="auto" w:fill="FFFFFF"/>
        <w:ind w:left="0" w:firstLine="709"/>
        <w:jc w:val="both"/>
        <w:rPr>
          <w:rFonts w:ascii="Chevin pro" w:hAnsi="Chevin pro" w:cs="Arial"/>
          <w:iCs/>
          <w:sz w:val="22"/>
          <w:szCs w:val="24"/>
        </w:rPr>
      </w:pPr>
      <w:r w:rsidRPr="00EF3414">
        <w:rPr>
          <w:rFonts w:ascii="Chevin pro" w:hAnsi="Chevin pro" w:cs="Arial"/>
          <w:iCs/>
          <w:sz w:val="22"/>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33AB" w:rsidRPr="00EF3414" w:rsidRDefault="008433AB" w:rsidP="00182E10">
      <w:pPr>
        <w:numPr>
          <w:ilvl w:val="1"/>
          <w:numId w:val="1"/>
        </w:numPr>
        <w:shd w:val="clear" w:color="auto" w:fill="FFFFFF"/>
        <w:ind w:left="0" w:firstLine="709"/>
        <w:jc w:val="both"/>
        <w:rPr>
          <w:rFonts w:ascii="Chevin pro" w:hAnsi="Chevin pro" w:cs="Arial"/>
          <w:iCs/>
          <w:sz w:val="22"/>
          <w:szCs w:val="24"/>
        </w:rPr>
      </w:pPr>
      <w:r w:rsidRPr="00EF3414">
        <w:rPr>
          <w:rFonts w:ascii="Chevin pro" w:hAnsi="Chevin pro" w:cs="Arial"/>
          <w:spacing w:val="5"/>
          <w:sz w:val="22"/>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33AB" w:rsidRPr="00EF3414" w:rsidRDefault="008433AB" w:rsidP="002A7777">
      <w:pPr>
        <w:pStyle w:val="a8"/>
        <w:numPr>
          <w:ilvl w:val="0"/>
          <w:numId w:val="6"/>
        </w:numPr>
        <w:shd w:val="clear" w:color="auto" w:fill="FFFFFF"/>
        <w:ind w:left="0" w:firstLine="709"/>
        <w:jc w:val="both"/>
        <w:rPr>
          <w:rFonts w:ascii="Chevin pro" w:hAnsi="Chevin pro" w:cs="Arial"/>
          <w:iCs/>
          <w:sz w:val="22"/>
          <w:szCs w:val="24"/>
        </w:rPr>
      </w:pPr>
      <w:r w:rsidRPr="00EF3414">
        <w:rPr>
          <w:rFonts w:ascii="Chevin pro" w:hAnsi="Chevin pro" w:cs="Arial"/>
          <w:spacing w:val="5"/>
          <w:sz w:val="22"/>
          <w:szCs w:val="24"/>
        </w:rPr>
        <w:t>информация во время ее раскрытия является публично известной;</w:t>
      </w:r>
    </w:p>
    <w:p w:rsidR="008433AB" w:rsidRPr="00EF3414" w:rsidRDefault="008433AB" w:rsidP="002A7777">
      <w:pPr>
        <w:pStyle w:val="a8"/>
        <w:numPr>
          <w:ilvl w:val="0"/>
          <w:numId w:val="6"/>
        </w:numPr>
        <w:shd w:val="clear" w:color="auto" w:fill="FFFFFF"/>
        <w:ind w:left="0" w:firstLine="709"/>
        <w:jc w:val="both"/>
        <w:rPr>
          <w:rFonts w:ascii="Chevin pro" w:hAnsi="Chevin pro" w:cs="Arial"/>
          <w:iCs/>
          <w:sz w:val="22"/>
          <w:szCs w:val="24"/>
        </w:rPr>
      </w:pPr>
      <w:r w:rsidRPr="00EF3414">
        <w:rPr>
          <w:rFonts w:ascii="Chevin pro" w:hAnsi="Chevin pro" w:cs="Arial"/>
          <w:spacing w:val="5"/>
          <w:sz w:val="22"/>
          <w:szCs w:val="24"/>
        </w:rPr>
        <w:t>информация представлена Получающей Стороне с письменным указанием на то, что она не является конфиденциальной;</w:t>
      </w:r>
    </w:p>
    <w:p w:rsidR="008433AB" w:rsidRPr="00EF3414" w:rsidRDefault="008433AB" w:rsidP="002A7777">
      <w:pPr>
        <w:pStyle w:val="a8"/>
        <w:numPr>
          <w:ilvl w:val="0"/>
          <w:numId w:val="6"/>
        </w:numPr>
        <w:shd w:val="clear" w:color="auto" w:fill="FFFFFF"/>
        <w:ind w:left="0" w:firstLine="709"/>
        <w:jc w:val="both"/>
        <w:rPr>
          <w:rFonts w:ascii="Chevin pro" w:hAnsi="Chevin pro" w:cs="Arial"/>
          <w:iCs/>
          <w:sz w:val="22"/>
          <w:szCs w:val="24"/>
        </w:rPr>
      </w:pPr>
      <w:r w:rsidRPr="00EF3414">
        <w:rPr>
          <w:rFonts w:ascii="Chevin pro" w:hAnsi="Chevin pro" w:cs="Arial"/>
          <w:spacing w:val="5"/>
          <w:sz w:val="22"/>
          <w:szCs w:val="24"/>
        </w:rPr>
        <w:t>информация получена от любого третьего лица на законных основаниях;</w:t>
      </w:r>
    </w:p>
    <w:p w:rsidR="008433AB" w:rsidRPr="00EF3414" w:rsidRDefault="008433AB" w:rsidP="002A7777">
      <w:pPr>
        <w:pStyle w:val="a8"/>
        <w:numPr>
          <w:ilvl w:val="0"/>
          <w:numId w:val="6"/>
        </w:numPr>
        <w:shd w:val="clear" w:color="auto" w:fill="FFFFFF"/>
        <w:ind w:left="0" w:firstLine="709"/>
        <w:jc w:val="both"/>
        <w:rPr>
          <w:rFonts w:ascii="Chevin pro" w:hAnsi="Chevin pro" w:cs="Arial"/>
          <w:iCs/>
          <w:sz w:val="22"/>
          <w:szCs w:val="24"/>
        </w:rPr>
      </w:pPr>
      <w:r w:rsidRPr="00EF3414">
        <w:rPr>
          <w:rFonts w:ascii="Chevin pro" w:hAnsi="Chevin pro" w:cs="Arial"/>
          <w:spacing w:val="5"/>
          <w:sz w:val="22"/>
          <w:szCs w:val="24"/>
        </w:rPr>
        <w:t>информация, доступ к которой не может быть ограничен в соответствии с законодательством Российской Федерации.</w:t>
      </w:r>
    </w:p>
    <w:p w:rsidR="008433AB" w:rsidRPr="00EF3414" w:rsidRDefault="008433AB" w:rsidP="00182E10">
      <w:pPr>
        <w:pStyle w:val="a8"/>
        <w:numPr>
          <w:ilvl w:val="1"/>
          <w:numId w:val="1"/>
        </w:numPr>
        <w:shd w:val="clear" w:color="auto" w:fill="FFFFFF"/>
        <w:ind w:left="0" w:firstLine="709"/>
        <w:jc w:val="both"/>
        <w:rPr>
          <w:rFonts w:ascii="Chevin pro" w:hAnsi="Chevin pro" w:cs="Arial"/>
          <w:iCs/>
          <w:sz w:val="22"/>
          <w:szCs w:val="24"/>
        </w:rPr>
      </w:pPr>
      <w:r w:rsidRPr="00EF3414">
        <w:rPr>
          <w:rFonts w:ascii="Chevin pro" w:hAnsi="Chevin pro" w:cs="Arial"/>
          <w:spacing w:val="5"/>
          <w:sz w:val="22"/>
          <w:szCs w:val="24"/>
        </w:rPr>
        <w:t>Получающая Сторона имеет право раскрывать конфиденциальную информацию без согласия Раскрывающей Стороны: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33AB" w:rsidRPr="00EF3414" w:rsidRDefault="008433AB" w:rsidP="00182E10">
      <w:pPr>
        <w:pStyle w:val="a8"/>
        <w:numPr>
          <w:ilvl w:val="1"/>
          <w:numId w:val="1"/>
        </w:numPr>
        <w:shd w:val="clear" w:color="auto" w:fill="FFFFFF"/>
        <w:ind w:left="0" w:firstLine="709"/>
        <w:jc w:val="both"/>
        <w:rPr>
          <w:rFonts w:ascii="Chevin pro" w:hAnsi="Chevin pro" w:cs="Arial"/>
          <w:iCs/>
          <w:sz w:val="22"/>
          <w:szCs w:val="24"/>
        </w:rPr>
      </w:pPr>
      <w:r w:rsidRPr="00EF3414">
        <w:rPr>
          <w:rFonts w:ascii="Chevin pro" w:hAnsi="Chevin pro" w:cs="Arial"/>
          <w:spacing w:val="5"/>
          <w:sz w:val="22"/>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8433AB" w:rsidRPr="00EF3414" w:rsidRDefault="008433AB" w:rsidP="00182E10">
      <w:pPr>
        <w:pStyle w:val="a8"/>
        <w:numPr>
          <w:ilvl w:val="1"/>
          <w:numId w:val="1"/>
        </w:numPr>
        <w:shd w:val="clear" w:color="auto" w:fill="FFFFFF"/>
        <w:ind w:left="0" w:firstLine="709"/>
        <w:jc w:val="both"/>
        <w:rPr>
          <w:rFonts w:ascii="Chevin pro" w:hAnsi="Chevin pro" w:cs="Arial"/>
          <w:iCs/>
          <w:sz w:val="22"/>
          <w:szCs w:val="24"/>
        </w:rPr>
      </w:pPr>
      <w:r w:rsidRPr="00EF3414">
        <w:rPr>
          <w:rFonts w:ascii="Chevin pro" w:hAnsi="Chevin pro" w:cs="Arial"/>
          <w:spacing w:val="5"/>
          <w:sz w:val="22"/>
          <w:szCs w:val="24"/>
        </w:rPr>
        <w:t xml:space="preserve">Информация, в том числе конфиденциальная, полученная Агентом по настоящему Договору, может быть использована Агентом для заключения договора с Субагентом, при этом </w:t>
      </w:r>
      <w:r w:rsidRPr="00EF3414">
        <w:rPr>
          <w:rFonts w:ascii="Chevin pro" w:hAnsi="Chevin pro" w:cs="Arial"/>
          <w:spacing w:val="5"/>
          <w:sz w:val="22"/>
          <w:szCs w:val="24"/>
        </w:rPr>
        <w:lastRenderedPageBreak/>
        <w:t>такое использование указанной информации не будет считаться сторонами как нарушение условий конфиденциальности.</w:t>
      </w:r>
    </w:p>
    <w:p w:rsidR="008433AB" w:rsidRPr="00EF3414" w:rsidRDefault="008433AB" w:rsidP="00182E10">
      <w:pPr>
        <w:pStyle w:val="a0"/>
        <w:numPr>
          <w:ilvl w:val="0"/>
          <w:numId w:val="1"/>
        </w:numPr>
        <w:rPr>
          <w:rFonts w:ascii="Chevin pro" w:hAnsi="Chevin pro" w:cs="Arial"/>
          <w:sz w:val="22"/>
        </w:rPr>
      </w:pPr>
      <w:r w:rsidRPr="00EF3414">
        <w:rPr>
          <w:rFonts w:ascii="Chevin pro" w:hAnsi="Chevin pro" w:cs="Arial"/>
          <w:sz w:val="22"/>
        </w:rPr>
        <w:t>ПРОЧИЕ УСЛОВИЯ.</w:t>
      </w:r>
    </w:p>
    <w:p w:rsidR="008433AB" w:rsidRPr="00EF3414" w:rsidRDefault="008433AB" w:rsidP="00182E10">
      <w:pPr>
        <w:numPr>
          <w:ilvl w:val="1"/>
          <w:numId w:val="1"/>
        </w:numPr>
        <w:tabs>
          <w:tab w:val="left" w:pos="993"/>
        </w:tabs>
        <w:ind w:left="0" w:firstLine="709"/>
        <w:jc w:val="both"/>
        <w:rPr>
          <w:rFonts w:ascii="Chevin pro" w:hAnsi="Chevin pro" w:cs="Arial"/>
          <w:sz w:val="22"/>
          <w:szCs w:val="24"/>
        </w:rPr>
      </w:pPr>
      <w:r w:rsidRPr="00EF3414">
        <w:rPr>
          <w:rFonts w:ascii="Chevin pro" w:hAnsi="Chevin pro" w:cs="Arial"/>
          <w:sz w:val="22"/>
          <w:szCs w:val="24"/>
        </w:rPr>
        <w:t>Настоящий Договор составлен в двух экземплярах, имеющих одинаковую юридическую силу, по одному для каждой из Сторон.</w:t>
      </w:r>
    </w:p>
    <w:p w:rsidR="008433AB" w:rsidRPr="00EF3414" w:rsidRDefault="008433AB" w:rsidP="00182E10">
      <w:pPr>
        <w:numPr>
          <w:ilvl w:val="1"/>
          <w:numId w:val="1"/>
        </w:numPr>
        <w:tabs>
          <w:tab w:val="left" w:pos="993"/>
        </w:tabs>
        <w:ind w:left="0" w:firstLine="709"/>
        <w:jc w:val="both"/>
        <w:rPr>
          <w:rFonts w:ascii="Chevin pro" w:hAnsi="Chevin pro" w:cs="Arial"/>
          <w:sz w:val="22"/>
          <w:szCs w:val="24"/>
        </w:rPr>
      </w:pPr>
      <w:r w:rsidRPr="00EF3414">
        <w:rPr>
          <w:rFonts w:ascii="Chevin pro" w:hAnsi="Chevin pro" w:cs="Arial"/>
          <w:sz w:val="22"/>
          <w:szCs w:val="24"/>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или курьером по приведенным в разделе 13  Договору адресу (телефонам), по электронной почте – по адресам, указанным в </w:t>
      </w:r>
      <w:r w:rsidR="00864884" w:rsidRPr="00F12710">
        <w:rPr>
          <w:rFonts w:ascii="Chevin pro" w:hAnsi="Chevin pro" w:cs="Arial"/>
          <w:sz w:val="22"/>
          <w:szCs w:val="24"/>
        </w:rPr>
        <w:t>Приложении №</w:t>
      </w:r>
      <w:r w:rsidR="00BA487B">
        <w:rPr>
          <w:rFonts w:ascii="Chevin pro" w:hAnsi="Chevin pro" w:cs="Arial"/>
          <w:sz w:val="22"/>
          <w:szCs w:val="24"/>
        </w:rPr>
        <w:t>11</w:t>
      </w:r>
      <w:r w:rsidRPr="00F12710">
        <w:rPr>
          <w:rFonts w:ascii="Chevin pro" w:hAnsi="Chevin pro" w:cs="Arial"/>
          <w:sz w:val="22"/>
          <w:szCs w:val="24"/>
        </w:rPr>
        <w:t>. Датой</w:t>
      </w:r>
      <w:r w:rsidRPr="00EF3414">
        <w:rPr>
          <w:rFonts w:ascii="Chevin pro" w:hAnsi="Chevin pro" w:cs="Arial"/>
          <w:sz w:val="22"/>
          <w:szCs w:val="24"/>
        </w:rPr>
        <w:t xml:space="preserve"> уведомления считается дата его доставки, указанная в уведомлении о вручении или доставке.</w:t>
      </w:r>
    </w:p>
    <w:p w:rsidR="008433AB" w:rsidRPr="00EF3414" w:rsidRDefault="008433AB" w:rsidP="00182E10">
      <w:pPr>
        <w:numPr>
          <w:ilvl w:val="1"/>
          <w:numId w:val="1"/>
        </w:numPr>
        <w:tabs>
          <w:tab w:val="left" w:pos="993"/>
        </w:tabs>
        <w:ind w:left="0" w:firstLine="709"/>
        <w:jc w:val="both"/>
        <w:rPr>
          <w:rFonts w:ascii="Chevin pro" w:hAnsi="Chevin pro" w:cs="Arial"/>
          <w:sz w:val="22"/>
          <w:szCs w:val="24"/>
        </w:rPr>
      </w:pPr>
      <w:r w:rsidRPr="00EF3414">
        <w:rPr>
          <w:rFonts w:ascii="Chevin pro" w:hAnsi="Chevin pro" w:cs="Arial"/>
          <w:sz w:val="22"/>
          <w:szCs w:val="24"/>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8433AB" w:rsidRPr="00EF3414" w:rsidRDefault="008433AB" w:rsidP="00182E10">
      <w:pPr>
        <w:numPr>
          <w:ilvl w:val="1"/>
          <w:numId w:val="1"/>
        </w:numPr>
        <w:tabs>
          <w:tab w:val="left" w:pos="993"/>
        </w:tabs>
        <w:ind w:left="0" w:firstLine="709"/>
        <w:jc w:val="both"/>
        <w:rPr>
          <w:rFonts w:ascii="Chevin pro" w:hAnsi="Chevin pro" w:cs="Arial"/>
          <w:sz w:val="22"/>
          <w:szCs w:val="24"/>
        </w:rPr>
      </w:pPr>
      <w:r w:rsidRPr="00EF3414">
        <w:rPr>
          <w:rFonts w:ascii="Chevin pro" w:hAnsi="Chevin pro" w:cs="Arial"/>
          <w:sz w:val="22"/>
          <w:szCs w:val="24"/>
        </w:rPr>
        <w:t>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rsidR="008433AB" w:rsidRPr="00EF3414" w:rsidRDefault="008433AB" w:rsidP="00182E10">
      <w:pPr>
        <w:numPr>
          <w:ilvl w:val="1"/>
          <w:numId w:val="1"/>
        </w:numPr>
        <w:tabs>
          <w:tab w:val="left" w:pos="993"/>
        </w:tabs>
        <w:ind w:left="0" w:firstLine="709"/>
        <w:jc w:val="both"/>
        <w:rPr>
          <w:rFonts w:ascii="Chevin pro" w:hAnsi="Chevin pro" w:cs="Arial"/>
          <w:sz w:val="22"/>
          <w:szCs w:val="24"/>
        </w:rPr>
      </w:pPr>
      <w:r w:rsidRPr="00EF3414">
        <w:rPr>
          <w:rFonts w:ascii="Chevin pro" w:hAnsi="Chevin pro" w:cs="Arial"/>
          <w:sz w:val="22"/>
          <w:szCs w:val="24"/>
        </w:rPr>
        <w:t xml:space="preserve">Агент и </w:t>
      </w:r>
      <w:r w:rsidRPr="00EF3414">
        <w:rPr>
          <w:rFonts w:ascii="Chevin pro" w:hAnsi="Chevin pro" w:cs="Arial"/>
          <w:bCs/>
          <w:sz w:val="22"/>
          <w:szCs w:val="24"/>
        </w:rPr>
        <w:t xml:space="preserve">Принципал осуществляют обмен данными в электронной форме в согласованных форматах с использованием согласованных средств и сетей связи.  Сообщения и уведомления </w:t>
      </w:r>
      <w:r w:rsidRPr="00EF3414">
        <w:rPr>
          <w:rFonts w:ascii="Chevin pro" w:hAnsi="Chevin pro" w:cs="Arial"/>
          <w:sz w:val="22"/>
          <w:szCs w:val="24"/>
        </w:rPr>
        <w:t>направленные по электронной почте (E-mail), факсу (кроме рабочей переписки), будут считаться исполненными надлежащим образом,   если   они   в течение 10 (десяти) рабочих дней после отправки будут заменены на оригиналы, оформленные надлежащим образом.</w:t>
      </w:r>
    </w:p>
    <w:p w:rsidR="008433AB" w:rsidRPr="00EF3414" w:rsidRDefault="008433AB" w:rsidP="00182E10">
      <w:pPr>
        <w:pStyle w:val="21"/>
        <w:numPr>
          <w:ilvl w:val="1"/>
          <w:numId w:val="1"/>
        </w:numPr>
        <w:shd w:val="clear" w:color="auto" w:fill="auto"/>
        <w:tabs>
          <w:tab w:val="left" w:pos="993"/>
        </w:tabs>
        <w:spacing w:before="60" w:line="240" w:lineRule="auto"/>
        <w:ind w:left="0" w:right="0" w:firstLine="709"/>
        <w:rPr>
          <w:rFonts w:ascii="Chevin pro" w:hAnsi="Chevin pro" w:cs="Arial"/>
          <w:color w:val="auto"/>
          <w:sz w:val="22"/>
          <w:szCs w:val="24"/>
        </w:rPr>
      </w:pPr>
      <w:r w:rsidRPr="00EF3414">
        <w:rPr>
          <w:rFonts w:ascii="Chevin pro" w:hAnsi="Chevin pro" w:cs="Arial"/>
          <w:color w:val="auto"/>
          <w:sz w:val="22"/>
          <w:szCs w:val="24"/>
        </w:rPr>
        <w:t>Стороны обязаны в течение 3 (трех) рабочих дней  высылать в адрес другой Стороны,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rsidR="008433AB" w:rsidRPr="00EF3414" w:rsidRDefault="0018287B" w:rsidP="00182E10">
      <w:pPr>
        <w:pStyle w:val="21"/>
        <w:numPr>
          <w:ilvl w:val="1"/>
          <w:numId w:val="1"/>
        </w:numPr>
        <w:shd w:val="clear" w:color="auto" w:fill="auto"/>
        <w:tabs>
          <w:tab w:val="left" w:pos="993"/>
        </w:tabs>
        <w:spacing w:before="60" w:line="240" w:lineRule="auto"/>
        <w:ind w:left="0" w:right="0" w:firstLine="709"/>
        <w:rPr>
          <w:rFonts w:ascii="Chevin pro" w:hAnsi="Chevin pro" w:cs="Arial"/>
          <w:color w:val="auto"/>
          <w:sz w:val="22"/>
          <w:szCs w:val="24"/>
        </w:rPr>
      </w:pPr>
      <w:r w:rsidRPr="00EF3414">
        <w:rPr>
          <w:rFonts w:ascii="Chevin pro" w:hAnsi="Chevin pro" w:cs="Arial"/>
          <w:color w:val="auto"/>
          <w:sz w:val="22"/>
          <w:szCs w:val="24"/>
        </w:rPr>
        <w:t>Стороны обязаны незамедлительно высылать в адрес другой Стороны, указанное в разделе 12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r w:rsidR="008433AB" w:rsidRPr="00EF3414">
        <w:rPr>
          <w:rFonts w:ascii="Chevin pro" w:hAnsi="Chevin pro" w:cs="Arial"/>
          <w:color w:val="auto"/>
          <w:sz w:val="22"/>
          <w:szCs w:val="24"/>
        </w:rPr>
        <w:t>.</w:t>
      </w:r>
    </w:p>
    <w:p w:rsidR="008433AB" w:rsidRPr="00F12710" w:rsidRDefault="008433AB" w:rsidP="00182E10">
      <w:pPr>
        <w:pStyle w:val="21"/>
        <w:numPr>
          <w:ilvl w:val="1"/>
          <w:numId w:val="1"/>
        </w:numPr>
        <w:shd w:val="clear" w:color="auto" w:fill="auto"/>
        <w:tabs>
          <w:tab w:val="left" w:pos="993"/>
        </w:tabs>
        <w:spacing w:before="60" w:line="240" w:lineRule="auto"/>
        <w:ind w:left="0" w:right="0" w:firstLine="709"/>
        <w:rPr>
          <w:rFonts w:ascii="Chevin pro" w:hAnsi="Chevin pro" w:cs="Arial"/>
          <w:color w:val="auto"/>
          <w:sz w:val="22"/>
          <w:szCs w:val="24"/>
        </w:rPr>
      </w:pPr>
      <w:r w:rsidRPr="00EF3414">
        <w:rPr>
          <w:rFonts w:ascii="Chevin pro" w:hAnsi="Chevin pro" w:cs="Arial"/>
          <w:color w:val="auto"/>
          <w:sz w:val="22"/>
          <w:szCs w:val="24"/>
        </w:rPr>
        <w:t xml:space="preserve">В случае изменений в цепочке собственников Агента, включая бенефициаров (в том числе конечных), Агент обязан не позднее 5-ти (пяти) рабочих дней </w:t>
      </w:r>
      <w:r w:rsidRPr="00F12710">
        <w:rPr>
          <w:rFonts w:ascii="Chevin pro" w:hAnsi="Chevin pro" w:cs="Arial"/>
          <w:color w:val="auto"/>
          <w:sz w:val="22"/>
          <w:szCs w:val="24"/>
        </w:rPr>
        <w:t xml:space="preserve">после таких изменений предоставлять информацию о таких изменениях по форме, приведенной в </w:t>
      </w:r>
      <w:r w:rsidRPr="000173B2">
        <w:rPr>
          <w:rFonts w:ascii="Chevin pro" w:hAnsi="Chevin pro" w:cs="Arial"/>
          <w:color w:val="auto"/>
          <w:sz w:val="22"/>
          <w:szCs w:val="24"/>
        </w:rPr>
        <w:t xml:space="preserve">Приложении № </w:t>
      </w:r>
      <w:r w:rsidR="00BA487B" w:rsidRPr="000173B2">
        <w:rPr>
          <w:rFonts w:ascii="Chevin pro" w:hAnsi="Chevin pro" w:cs="Arial"/>
          <w:color w:val="auto"/>
          <w:sz w:val="22"/>
          <w:szCs w:val="24"/>
        </w:rPr>
        <w:t>12</w:t>
      </w:r>
      <w:r w:rsidRPr="00F12710">
        <w:rPr>
          <w:rFonts w:ascii="Chevin pro" w:hAnsi="Chevin pro" w:cs="Arial"/>
          <w:color w:val="auto"/>
          <w:sz w:val="22"/>
          <w:szCs w:val="24"/>
        </w:rPr>
        <w:t xml:space="preserve">, к настоящему Договору, а также документы, подтверждающие такие изменения. В случае не предоставления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Принципал вправе в одностороннем порядке изменить форму предоставления информации, приведенную в </w:t>
      </w:r>
      <w:r w:rsidR="00864884" w:rsidRPr="00F12710">
        <w:rPr>
          <w:rFonts w:ascii="Chevin pro" w:hAnsi="Chevin pro" w:cs="Arial"/>
          <w:color w:val="auto"/>
          <w:sz w:val="22"/>
          <w:szCs w:val="24"/>
        </w:rPr>
        <w:t xml:space="preserve">Приложении № </w:t>
      </w:r>
      <w:r w:rsidR="009F523D">
        <w:rPr>
          <w:rFonts w:ascii="Chevin pro" w:hAnsi="Chevin pro" w:cs="Arial"/>
          <w:color w:val="auto"/>
          <w:sz w:val="22"/>
          <w:szCs w:val="24"/>
        </w:rPr>
        <w:t>12</w:t>
      </w:r>
      <w:r w:rsidRPr="00F12710">
        <w:rPr>
          <w:rFonts w:ascii="Chevin pro" w:hAnsi="Chevin pro" w:cs="Arial"/>
          <w:color w:val="auto"/>
          <w:sz w:val="22"/>
          <w:szCs w:val="24"/>
        </w:rPr>
        <w:t>, к настоящему Договору, предварительно уведомив об этом Агента.</w:t>
      </w:r>
    </w:p>
    <w:p w:rsidR="008433AB" w:rsidRPr="00EF3414" w:rsidRDefault="008433AB" w:rsidP="00182E10">
      <w:pPr>
        <w:pStyle w:val="21"/>
        <w:numPr>
          <w:ilvl w:val="1"/>
          <w:numId w:val="1"/>
        </w:numPr>
        <w:shd w:val="clear" w:color="auto" w:fill="auto"/>
        <w:tabs>
          <w:tab w:val="left" w:pos="993"/>
        </w:tabs>
        <w:spacing w:before="60" w:line="240" w:lineRule="auto"/>
        <w:ind w:left="0" w:right="0" w:firstLine="709"/>
        <w:rPr>
          <w:rFonts w:ascii="Chevin pro" w:hAnsi="Chevin pro" w:cs="Arial"/>
          <w:color w:val="auto"/>
          <w:sz w:val="22"/>
          <w:szCs w:val="24"/>
        </w:rPr>
      </w:pPr>
      <w:r w:rsidRPr="00F12710">
        <w:rPr>
          <w:rFonts w:ascii="Chevin pro" w:hAnsi="Chevin pro" w:cs="Arial"/>
          <w:color w:val="auto"/>
          <w:sz w:val="22"/>
          <w:szCs w:val="24"/>
        </w:rPr>
        <w:t xml:space="preserve">К настоящему Договору прилагаются следующие Приложения, которые являются </w:t>
      </w:r>
      <w:r w:rsidRPr="00EF3414">
        <w:rPr>
          <w:rFonts w:ascii="Chevin pro" w:hAnsi="Chevin pro" w:cs="Arial"/>
          <w:color w:val="auto"/>
          <w:sz w:val="22"/>
          <w:szCs w:val="24"/>
        </w:rPr>
        <w:t>неотъемлемой частью настоящего Договора:</w:t>
      </w:r>
    </w:p>
    <w:p w:rsidR="008433AB" w:rsidRPr="00EF3414" w:rsidRDefault="008433AB" w:rsidP="002A7777">
      <w:pPr>
        <w:shd w:val="clear" w:color="auto" w:fill="FFFFFF"/>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№1: </w:t>
      </w:r>
      <w:r w:rsidRPr="00EF3414">
        <w:rPr>
          <w:rFonts w:ascii="Chevin pro" w:hAnsi="Chevin pro" w:cs="Arial"/>
          <w:sz w:val="22"/>
        </w:rPr>
        <w:t xml:space="preserve"> </w:t>
      </w:r>
      <w:r w:rsidR="00413F50" w:rsidRPr="00EF3414">
        <w:rPr>
          <w:rFonts w:ascii="Chevin pro" w:hAnsi="Chevin pro" w:cs="Arial"/>
          <w:sz w:val="22"/>
        </w:rPr>
        <w:t>«</w:t>
      </w:r>
      <w:r w:rsidRPr="00EF3414">
        <w:rPr>
          <w:rFonts w:ascii="Chevin pro" w:hAnsi="Chevin pro" w:cs="Arial"/>
          <w:sz w:val="22"/>
          <w:szCs w:val="24"/>
        </w:rPr>
        <w:t>Размер вознаграждения Агента за заключение Абонентских договоров, Дополнительных соглашений на Территории действия Сети Принципала</w:t>
      </w:r>
      <w:r w:rsidR="00413F50" w:rsidRPr="00EF3414">
        <w:rPr>
          <w:rFonts w:ascii="Chevin pro" w:hAnsi="Chevin pro" w:cs="Arial"/>
          <w:sz w:val="22"/>
          <w:szCs w:val="24"/>
        </w:rPr>
        <w:t>»;</w:t>
      </w:r>
    </w:p>
    <w:p w:rsidR="008433AB" w:rsidRPr="00EF3414" w:rsidRDefault="008433AB" w:rsidP="002A7777">
      <w:pPr>
        <w:shd w:val="clear" w:color="auto" w:fill="FFFFFF"/>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№1.1: </w:t>
      </w:r>
      <w:r w:rsidR="00413F50" w:rsidRPr="00EF3414">
        <w:rPr>
          <w:rFonts w:ascii="Chevin pro" w:hAnsi="Chevin pro" w:cs="Arial"/>
          <w:sz w:val="22"/>
          <w:szCs w:val="24"/>
        </w:rPr>
        <w:t>«</w:t>
      </w:r>
      <w:r w:rsidRPr="00EF3414">
        <w:rPr>
          <w:rFonts w:ascii="Chevin pro" w:hAnsi="Chevin pro" w:cs="Arial"/>
          <w:sz w:val="22"/>
          <w:szCs w:val="24"/>
        </w:rPr>
        <w:t>Вознаграждение Агента за обслуживание Абонентов</w:t>
      </w:r>
      <w:r w:rsidR="00413F50" w:rsidRPr="00EF3414">
        <w:rPr>
          <w:rFonts w:ascii="Chevin pro" w:hAnsi="Chevin pro" w:cs="Arial"/>
          <w:sz w:val="22"/>
          <w:szCs w:val="24"/>
        </w:rPr>
        <w:t>»;</w:t>
      </w:r>
    </w:p>
    <w:p w:rsidR="008433AB" w:rsidRPr="00EF3414" w:rsidRDefault="008433AB" w:rsidP="002A7777">
      <w:pPr>
        <w:shd w:val="clear" w:color="auto" w:fill="FFFFFF"/>
        <w:tabs>
          <w:tab w:val="left" w:pos="993"/>
        </w:tabs>
        <w:ind w:left="709" w:firstLine="0"/>
        <w:jc w:val="both"/>
        <w:rPr>
          <w:rFonts w:ascii="Chevin pro" w:hAnsi="Chevin pro" w:cs="Arial"/>
          <w:sz w:val="22"/>
          <w:szCs w:val="24"/>
        </w:rPr>
      </w:pPr>
      <w:r w:rsidRPr="00EF3414">
        <w:rPr>
          <w:rFonts w:ascii="Chevin pro" w:hAnsi="Chevin pro" w:cs="Arial"/>
          <w:sz w:val="22"/>
          <w:szCs w:val="24"/>
        </w:rPr>
        <w:t>Приложение №1.</w:t>
      </w:r>
      <w:r w:rsidR="00A5668D">
        <w:rPr>
          <w:rFonts w:ascii="Chevin pro" w:hAnsi="Chevin pro" w:cs="Arial"/>
          <w:sz w:val="22"/>
          <w:szCs w:val="24"/>
        </w:rPr>
        <w:t>2</w:t>
      </w:r>
      <w:r w:rsidRPr="00EF3414">
        <w:rPr>
          <w:rFonts w:ascii="Chevin pro" w:hAnsi="Chevin pro" w:cs="Arial"/>
          <w:sz w:val="22"/>
          <w:szCs w:val="24"/>
        </w:rPr>
        <w:t xml:space="preserve">: </w:t>
      </w:r>
      <w:r w:rsidR="00413F50" w:rsidRPr="00EF3414">
        <w:rPr>
          <w:rFonts w:ascii="Chevin pro" w:hAnsi="Chevin pro" w:cs="Arial"/>
          <w:sz w:val="22"/>
          <w:szCs w:val="24"/>
        </w:rPr>
        <w:t>«</w:t>
      </w:r>
      <w:r w:rsidRPr="00EF3414">
        <w:rPr>
          <w:rFonts w:ascii="Chevin pro" w:hAnsi="Chevin pro" w:cs="Arial"/>
          <w:sz w:val="22"/>
          <w:szCs w:val="24"/>
        </w:rPr>
        <w:t>Размер вознаграждения Агента за продажу оборудования, переданного Принципалом на Территории действия Сети Принципала</w:t>
      </w:r>
      <w:r w:rsidR="00413F50" w:rsidRPr="00EF3414">
        <w:rPr>
          <w:rFonts w:ascii="Chevin pro" w:hAnsi="Chevin pro" w:cs="Arial"/>
          <w:sz w:val="22"/>
          <w:szCs w:val="24"/>
        </w:rPr>
        <w:t>»;</w:t>
      </w:r>
    </w:p>
    <w:p w:rsidR="008433AB" w:rsidRPr="00EF3414" w:rsidRDefault="008433AB" w:rsidP="002A7777">
      <w:pPr>
        <w:shd w:val="clear" w:color="auto" w:fill="FFFFFF"/>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№2: </w:t>
      </w:r>
      <w:r w:rsidR="00413F50" w:rsidRPr="00EF3414">
        <w:rPr>
          <w:rFonts w:ascii="Chevin pro" w:hAnsi="Chevin pro" w:cs="Arial"/>
          <w:sz w:val="22"/>
          <w:szCs w:val="24"/>
        </w:rPr>
        <w:t>«</w:t>
      </w:r>
      <w:r w:rsidRPr="00EF3414">
        <w:rPr>
          <w:rFonts w:ascii="Chevin pro" w:hAnsi="Chevin pro" w:cs="Arial"/>
          <w:sz w:val="22"/>
          <w:szCs w:val="24"/>
        </w:rPr>
        <w:t>Перечень поручений по агентскому договору</w:t>
      </w:r>
      <w:r w:rsidR="00413F50" w:rsidRPr="00EF3414">
        <w:rPr>
          <w:rFonts w:ascii="Chevin pro" w:hAnsi="Chevin pro" w:cs="Arial"/>
          <w:sz w:val="22"/>
          <w:szCs w:val="24"/>
        </w:rPr>
        <w:t>»;</w:t>
      </w:r>
    </w:p>
    <w:p w:rsidR="008433AB" w:rsidRPr="00EF3414" w:rsidRDefault="008433AB" w:rsidP="002A7777">
      <w:pPr>
        <w:shd w:val="clear" w:color="auto" w:fill="FFFFFF"/>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№3: </w:t>
      </w:r>
      <w:r w:rsidR="003E7FD6" w:rsidRPr="00EF3414">
        <w:rPr>
          <w:rFonts w:ascii="Chevin pro" w:hAnsi="Chevin pro" w:cs="Arial"/>
          <w:sz w:val="22"/>
          <w:szCs w:val="24"/>
        </w:rPr>
        <w:t>«</w:t>
      </w:r>
      <w:r w:rsidRPr="00EF3414">
        <w:rPr>
          <w:rFonts w:ascii="Chevin pro" w:hAnsi="Chevin pro" w:cs="Arial"/>
          <w:sz w:val="22"/>
          <w:szCs w:val="24"/>
        </w:rPr>
        <w:t>Отчет Агента об исполнении агентского поручения</w:t>
      </w:r>
      <w:r w:rsidR="003E7FD6" w:rsidRPr="00EF3414">
        <w:rPr>
          <w:rFonts w:ascii="Chevin pro" w:hAnsi="Chevin pro" w:cs="Arial"/>
          <w:sz w:val="22"/>
          <w:szCs w:val="24"/>
        </w:rPr>
        <w:t>»;</w:t>
      </w:r>
    </w:p>
    <w:p w:rsidR="008433AB" w:rsidRPr="00EF3414" w:rsidRDefault="008433AB" w:rsidP="002A7777">
      <w:pPr>
        <w:shd w:val="clear" w:color="auto" w:fill="FFFFFF"/>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№4: </w:t>
      </w:r>
      <w:r w:rsidR="003E7FD6" w:rsidRPr="00EF3414">
        <w:rPr>
          <w:rFonts w:ascii="Chevin pro" w:hAnsi="Chevin pro" w:cs="Arial"/>
          <w:sz w:val="22"/>
          <w:szCs w:val="24"/>
        </w:rPr>
        <w:t>«</w:t>
      </w:r>
      <w:r w:rsidRPr="00EF3414">
        <w:rPr>
          <w:rFonts w:ascii="Chevin pro" w:hAnsi="Chevin pro" w:cs="Arial"/>
          <w:sz w:val="22"/>
          <w:szCs w:val="24"/>
        </w:rPr>
        <w:t>Форма заявки на предоставление информационных материалов</w:t>
      </w:r>
      <w:r w:rsidR="003E7FD6" w:rsidRPr="00EF3414">
        <w:rPr>
          <w:rFonts w:ascii="Chevin pro" w:hAnsi="Chevin pro" w:cs="Arial"/>
          <w:sz w:val="22"/>
          <w:szCs w:val="24"/>
        </w:rPr>
        <w:t>»;</w:t>
      </w:r>
    </w:p>
    <w:p w:rsidR="008433AB" w:rsidRPr="00EF3414" w:rsidRDefault="008433AB" w:rsidP="002A7777">
      <w:pPr>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№5: </w:t>
      </w:r>
      <w:r w:rsidR="003E7FD6" w:rsidRPr="00EF3414">
        <w:rPr>
          <w:rFonts w:ascii="Chevin pro" w:hAnsi="Chevin pro" w:cs="Arial"/>
          <w:sz w:val="22"/>
          <w:szCs w:val="24"/>
        </w:rPr>
        <w:t>«</w:t>
      </w:r>
      <w:r w:rsidRPr="00EF3414">
        <w:rPr>
          <w:rFonts w:ascii="Chevin pro" w:hAnsi="Chevin pro" w:cs="Arial"/>
          <w:sz w:val="22"/>
          <w:szCs w:val="24"/>
        </w:rPr>
        <w:t>Адресная программа Центров продаж и обслуживания на территории действия Агента</w:t>
      </w:r>
      <w:r w:rsidR="003E7FD6" w:rsidRPr="00EF3414">
        <w:rPr>
          <w:rFonts w:ascii="Chevin pro" w:hAnsi="Chevin pro" w:cs="Arial"/>
          <w:sz w:val="22"/>
          <w:szCs w:val="24"/>
        </w:rPr>
        <w:t>»;</w:t>
      </w:r>
    </w:p>
    <w:p w:rsidR="008433AB" w:rsidRPr="00EF3414" w:rsidRDefault="008433AB" w:rsidP="002A7777">
      <w:pPr>
        <w:shd w:val="clear" w:color="auto" w:fill="FFFFFF"/>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№6: </w:t>
      </w:r>
      <w:r w:rsidR="003E7FD6" w:rsidRPr="00EF3414">
        <w:rPr>
          <w:rFonts w:ascii="Chevin pro" w:hAnsi="Chevin pro" w:cs="Arial"/>
          <w:sz w:val="22"/>
          <w:szCs w:val="24"/>
        </w:rPr>
        <w:t>«</w:t>
      </w:r>
      <w:r w:rsidRPr="00EF3414">
        <w:rPr>
          <w:rFonts w:ascii="Chevin pro" w:hAnsi="Chevin pro" w:cs="Arial"/>
          <w:sz w:val="22"/>
          <w:szCs w:val="24"/>
        </w:rPr>
        <w:t>Штрафные санкции</w:t>
      </w:r>
      <w:r w:rsidR="003E7FD6" w:rsidRPr="00EF3414">
        <w:rPr>
          <w:rFonts w:ascii="Chevin pro" w:hAnsi="Chevin pro" w:cs="Arial"/>
          <w:sz w:val="22"/>
          <w:szCs w:val="24"/>
        </w:rPr>
        <w:t>»;</w:t>
      </w:r>
    </w:p>
    <w:p w:rsidR="008433AB" w:rsidRPr="00EF3414" w:rsidRDefault="008433AB" w:rsidP="002A7777">
      <w:pPr>
        <w:tabs>
          <w:tab w:val="left" w:pos="993"/>
        </w:tabs>
        <w:ind w:left="709" w:firstLine="0"/>
        <w:jc w:val="both"/>
        <w:rPr>
          <w:rFonts w:ascii="Chevin pro" w:hAnsi="Chevin pro" w:cs="Arial"/>
          <w:sz w:val="22"/>
          <w:szCs w:val="24"/>
        </w:rPr>
      </w:pPr>
      <w:r w:rsidRPr="00EF3414">
        <w:rPr>
          <w:rFonts w:ascii="Chevin pro" w:hAnsi="Chevin pro" w:cs="Arial"/>
          <w:sz w:val="22"/>
          <w:szCs w:val="24"/>
        </w:rPr>
        <w:lastRenderedPageBreak/>
        <w:t xml:space="preserve">Приложение №7: </w:t>
      </w:r>
      <w:r w:rsidR="003E7FD6" w:rsidRPr="00EF3414">
        <w:rPr>
          <w:rFonts w:ascii="Chevin pro" w:hAnsi="Chevin pro" w:cs="Arial"/>
          <w:sz w:val="22"/>
          <w:szCs w:val="24"/>
        </w:rPr>
        <w:t>«</w:t>
      </w:r>
      <w:r w:rsidRPr="00EF3414">
        <w:rPr>
          <w:rFonts w:ascii="Chevin pro" w:hAnsi="Chevin pro" w:cs="Arial"/>
          <w:sz w:val="22"/>
          <w:szCs w:val="24"/>
        </w:rPr>
        <w:t>Форма реестра передачи документов Принципалу</w:t>
      </w:r>
      <w:r w:rsidR="003E7FD6" w:rsidRPr="00EF3414">
        <w:rPr>
          <w:rFonts w:ascii="Chevin pro" w:hAnsi="Chevin pro" w:cs="Arial"/>
          <w:sz w:val="22"/>
          <w:szCs w:val="24"/>
        </w:rPr>
        <w:t>»;</w:t>
      </w:r>
    </w:p>
    <w:p w:rsidR="008433AB" w:rsidRPr="00EF3414" w:rsidRDefault="003E7FD6" w:rsidP="002A7777">
      <w:pPr>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№8: </w:t>
      </w:r>
      <w:r w:rsidRPr="00EF3414">
        <w:rPr>
          <w:rFonts w:ascii="Chevin pro" w:hAnsi="Chevin pro" w:cs="Arial"/>
          <w:sz w:val="22"/>
        </w:rPr>
        <w:t>«</w:t>
      </w:r>
      <w:r w:rsidR="008433AB" w:rsidRPr="00EF3414">
        <w:rPr>
          <w:rFonts w:ascii="Chevin pro" w:hAnsi="Chevin pro" w:cs="Arial"/>
          <w:sz w:val="22"/>
          <w:szCs w:val="24"/>
        </w:rPr>
        <w:t>Регламент взаимодействия</w:t>
      </w:r>
      <w:r w:rsidR="00202493">
        <w:rPr>
          <w:rFonts w:ascii="Chevin pro" w:hAnsi="Chevin pro" w:cs="Arial"/>
          <w:sz w:val="22"/>
          <w:szCs w:val="24"/>
        </w:rPr>
        <w:t xml:space="preserve"> Сторон</w:t>
      </w:r>
      <w:r w:rsidR="008433AB" w:rsidRPr="00EF3414">
        <w:rPr>
          <w:rFonts w:ascii="Chevin pro" w:hAnsi="Chevin pro" w:cs="Arial"/>
          <w:sz w:val="22"/>
          <w:szCs w:val="24"/>
        </w:rPr>
        <w:t xml:space="preserve"> при работе в Корпоративной информационно-вычислительной сети  (КИВС)</w:t>
      </w:r>
      <w:r w:rsidRPr="00EF3414">
        <w:rPr>
          <w:rFonts w:ascii="Chevin pro" w:hAnsi="Chevin pro" w:cs="Arial"/>
          <w:sz w:val="22"/>
          <w:szCs w:val="24"/>
        </w:rPr>
        <w:t>»;</w:t>
      </w:r>
    </w:p>
    <w:p w:rsidR="008433AB" w:rsidRPr="00EF3414" w:rsidRDefault="008433AB" w:rsidP="002A7777">
      <w:pPr>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№8.1: </w:t>
      </w:r>
      <w:r w:rsidR="003E7FD6" w:rsidRPr="00EF3414">
        <w:rPr>
          <w:rFonts w:ascii="Chevin pro" w:hAnsi="Chevin pro" w:cs="Arial"/>
          <w:sz w:val="22"/>
          <w:szCs w:val="24"/>
        </w:rPr>
        <w:t>«</w:t>
      </w:r>
      <w:r w:rsidRPr="00EF3414">
        <w:rPr>
          <w:rFonts w:ascii="Chevin pro" w:hAnsi="Chevin pro" w:cs="Arial"/>
          <w:sz w:val="22"/>
          <w:szCs w:val="24"/>
        </w:rPr>
        <w:t xml:space="preserve">Перечень информационных систем </w:t>
      </w:r>
      <w:r w:rsidR="003E7FD6" w:rsidRPr="00EF3414">
        <w:rPr>
          <w:rFonts w:ascii="Chevin pro" w:hAnsi="Chevin pro" w:cs="Arial"/>
          <w:sz w:val="22"/>
          <w:szCs w:val="24"/>
        </w:rPr>
        <w:t>Принципала</w:t>
      </w:r>
      <w:r w:rsidRPr="00EF3414">
        <w:rPr>
          <w:rFonts w:ascii="Chevin pro" w:hAnsi="Chevin pro" w:cs="Arial"/>
          <w:sz w:val="22"/>
          <w:szCs w:val="24"/>
        </w:rPr>
        <w:t xml:space="preserve">, к которым предоставляется доступ  работникам  </w:t>
      </w:r>
      <w:r w:rsidR="00202493">
        <w:rPr>
          <w:rFonts w:ascii="Chevin pro" w:hAnsi="Chevin pro" w:cs="Arial"/>
          <w:sz w:val="22"/>
          <w:szCs w:val="24"/>
        </w:rPr>
        <w:t>ОО</w:t>
      </w:r>
      <w:r w:rsidRPr="00EF3414">
        <w:rPr>
          <w:rFonts w:ascii="Chevin pro" w:hAnsi="Chevin pro" w:cs="Arial"/>
          <w:sz w:val="22"/>
          <w:szCs w:val="24"/>
        </w:rPr>
        <w:t>О «РРС»</w:t>
      </w:r>
      <w:r w:rsidR="003E7FD6" w:rsidRPr="00EF3414">
        <w:rPr>
          <w:rFonts w:ascii="Chevin pro" w:hAnsi="Chevin pro" w:cs="Arial"/>
          <w:sz w:val="22"/>
          <w:szCs w:val="24"/>
        </w:rPr>
        <w:t>»;</w:t>
      </w:r>
    </w:p>
    <w:p w:rsidR="008433AB" w:rsidRPr="00EF3414" w:rsidRDefault="008433AB" w:rsidP="002A7777">
      <w:pPr>
        <w:pStyle w:val="Iauiue"/>
        <w:shd w:val="clear" w:color="auto" w:fill="FFFFFF"/>
        <w:tabs>
          <w:tab w:val="left" w:pos="993"/>
        </w:tabs>
        <w:ind w:left="709" w:right="141" w:firstLine="0"/>
        <w:jc w:val="both"/>
        <w:rPr>
          <w:rFonts w:ascii="Chevin pro" w:hAnsi="Chevin pro" w:cs="Arial"/>
          <w:b/>
          <w:bCs/>
          <w:strike/>
          <w:sz w:val="22"/>
          <w:szCs w:val="24"/>
        </w:rPr>
      </w:pPr>
      <w:r w:rsidRPr="00EF3414">
        <w:rPr>
          <w:rFonts w:ascii="Chevin pro" w:hAnsi="Chevin pro" w:cs="Arial"/>
          <w:sz w:val="22"/>
          <w:szCs w:val="24"/>
        </w:rPr>
        <w:t xml:space="preserve">Приложение №9:  </w:t>
      </w:r>
      <w:r w:rsidR="003E7FD6" w:rsidRPr="00EF3414">
        <w:rPr>
          <w:rFonts w:ascii="Chevin pro" w:hAnsi="Chevin pro" w:cs="Arial"/>
          <w:sz w:val="22"/>
          <w:szCs w:val="24"/>
        </w:rPr>
        <w:t>«</w:t>
      </w:r>
      <w:r w:rsidRPr="00EF3414">
        <w:rPr>
          <w:rFonts w:ascii="Chevin pro" w:hAnsi="Chevin pro" w:cs="Arial"/>
          <w:sz w:val="22"/>
          <w:szCs w:val="24"/>
        </w:rPr>
        <w:t>Инструкция по з</w:t>
      </w:r>
      <w:r w:rsidR="003E7FD6" w:rsidRPr="00EF3414">
        <w:rPr>
          <w:rFonts w:ascii="Chevin pro" w:hAnsi="Chevin pro" w:cs="Arial"/>
          <w:sz w:val="22"/>
          <w:szCs w:val="24"/>
        </w:rPr>
        <w:t>аключению Абонентских договоров»;</w:t>
      </w:r>
    </w:p>
    <w:p w:rsidR="00D3287A" w:rsidRDefault="009E4710" w:rsidP="002A7777">
      <w:pPr>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 </w:t>
      </w:r>
      <w:r w:rsidR="00D3287A">
        <w:rPr>
          <w:rFonts w:ascii="Chevin pro" w:hAnsi="Chevin pro" w:cs="Arial"/>
          <w:sz w:val="22"/>
          <w:szCs w:val="24"/>
        </w:rPr>
        <w:t>10</w:t>
      </w:r>
      <w:r w:rsidRPr="00EF3414">
        <w:rPr>
          <w:rFonts w:ascii="Chevin pro" w:hAnsi="Chevin pro" w:cs="Arial"/>
          <w:sz w:val="22"/>
          <w:szCs w:val="24"/>
        </w:rPr>
        <w:t xml:space="preserve"> </w:t>
      </w:r>
      <w:r w:rsidR="00D3287A">
        <w:rPr>
          <w:rFonts w:ascii="Chevin pro" w:hAnsi="Chevin pro" w:cs="Arial"/>
          <w:sz w:val="22"/>
          <w:szCs w:val="24"/>
        </w:rPr>
        <w:t>«Акт оказанных услуг»</w:t>
      </w:r>
    </w:p>
    <w:p w:rsidR="009E4710" w:rsidRPr="00EF3414" w:rsidRDefault="009E4710" w:rsidP="002A7777">
      <w:pPr>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 </w:t>
      </w:r>
      <w:r w:rsidR="00D3287A">
        <w:rPr>
          <w:rFonts w:ascii="Chevin pro" w:hAnsi="Chevin pro" w:cs="Arial"/>
          <w:sz w:val="22"/>
          <w:szCs w:val="24"/>
        </w:rPr>
        <w:t>11</w:t>
      </w:r>
      <w:r w:rsidRPr="00EF3414">
        <w:rPr>
          <w:rFonts w:ascii="Chevin pro" w:hAnsi="Chevin pro" w:cs="Arial"/>
          <w:sz w:val="22"/>
          <w:szCs w:val="24"/>
        </w:rPr>
        <w:t xml:space="preserve"> «</w:t>
      </w:r>
      <w:bookmarkStart w:id="5" w:name="_Toc425162612"/>
      <w:r w:rsidRPr="00EF3414">
        <w:rPr>
          <w:rFonts w:ascii="Chevin pro" w:hAnsi="Chevin pro" w:cs="Arial"/>
          <w:sz w:val="22"/>
        </w:rPr>
        <w:t>Перечень ответственных лиц и контактные данные Агента и Принципала</w:t>
      </w:r>
      <w:bookmarkEnd w:id="5"/>
      <w:r w:rsidRPr="00EF3414">
        <w:rPr>
          <w:rFonts w:ascii="Chevin pro" w:hAnsi="Chevin pro" w:cs="Arial"/>
          <w:sz w:val="22"/>
          <w:szCs w:val="24"/>
        </w:rPr>
        <w:t>»;</w:t>
      </w:r>
    </w:p>
    <w:p w:rsidR="009E4710" w:rsidRPr="00EF3414" w:rsidRDefault="009E4710" w:rsidP="002A7777">
      <w:pPr>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 </w:t>
      </w:r>
      <w:r w:rsidR="00D3287A">
        <w:rPr>
          <w:rFonts w:ascii="Chevin pro" w:hAnsi="Chevin pro" w:cs="Arial"/>
          <w:sz w:val="22"/>
          <w:szCs w:val="24"/>
        </w:rPr>
        <w:t>12</w:t>
      </w:r>
      <w:r w:rsidRPr="00EF3414">
        <w:rPr>
          <w:rFonts w:ascii="Chevin pro" w:hAnsi="Chevin pro" w:cs="Arial"/>
          <w:sz w:val="22"/>
          <w:szCs w:val="24"/>
        </w:rPr>
        <w:t xml:space="preserve"> «</w:t>
      </w:r>
      <w:bookmarkStart w:id="6" w:name="_Toc425162614"/>
      <w:r w:rsidRPr="00EF3414">
        <w:rPr>
          <w:rFonts w:ascii="Chevin pro" w:hAnsi="Chevin pro" w:cs="Arial"/>
          <w:sz w:val="22"/>
        </w:rPr>
        <w:t>Форма информирования об изменении в цепочке собственников Агента</w:t>
      </w:r>
      <w:bookmarkEnd w:id="6"/>
      <w:r w:rsidRPr="00EF3414">
        <w:rPr>
          <w:rFonts w:ascii="Chevin pro" w:hAnsi="Chevin pro" w:cs="Arial"/>
          <w:sz w:val="22"/>
          <w:szCs w:val="24"/>
        </w:rPr>
        <w:t>»;</w:t>
      </w:r>
    </w:p>
    <w:p w:rsidR="009E4710" w:rsidRPr="00EF3414" w:rsidRDefault="009E4710" w:rsidP="002A7777">
      <w:pPr>
        <w:tabs>
          <w:tab w:val="left" w:pos="993"/>
        </w:tabs>
        <w:ind w:left="709" w:firstLine="0"/>
        <w:jc w:val="both"/>
        <w:rPr>
          <w:rFonts w:ascii="Chevin pro" w:hAnsi="Chevin pro" w:cs="Arial"/>
          <w:sz w:val="22"/>
          <w:szCs w:val="24"/>
        </w:rPr>
      </w:pPr>
      <w:r w:rsidRPr="00EF3414">
        <w:rPr>
          <w:rFonts w:ascii="Chevin pro" w:hAnsi="Chevin pro" w:cs="Arial"/>
          <w:sz w:val="22"/>
          <w:szCs w:val="24"/>
        </w:rPr>
        <w:t xml:space="preserve">Приложение № </w:t>
      </w:r>
      <w:r w:rsidR="00D3287A">
        <w:rPr>
          <w:rFonts w:ascii="Chevin pro" w:hAnsi="Chevin pro" w:cs="Arial"/>
          <w:sz w:val="22"/>
          <w:szCs w:val="24"/>
        </w:rPr>
        <w:t>13</w:t>
      </w:r>
      <w:r w:rsidRPr="00EF3414">
        <w:rPr>
          <w:rFonts w:ascii="Chevin pro" w:hAnsi="Chevin pro" w:cs="Arial"/>
          <w:sz w:val="22"/>
          <w:szCs w:val="24"/>
        </w:rPr>
        <w:t xml:space="preserve"> «</w:t>
      </w:r>
      <w:bookmarkStart w:id="7" w:name="_Toc425162616"/>
      <w:r w:rsidRPr="00EF3414">
        <w:rPr>
          <w:rFonts w:ascii="Chevin pro" w:hAnsi="Chevin pro" w:cs="Arial"/>
          <w:sz w:val="22"/>
        </w:rPr>
        <w:t>Форма Заявки на выдачу Карт оплаты</w:t>
      </w:r>
      <w:bookmarkEnd w:id="7"/>
      <w:r w:rsidRPr="00EF3414">
        <w:rPr>
          <w:rFonts w:ascii="Chevin pro" w:hAnsi="Chevin pro" w:cs="Arial"/>
          <w:sz w:val="22"/>
          <w:szCs w:val="24"/>
        </w:rPr>
        <w:t>»;</w:t>
      </w:r>
    </w:p>
    <w:p w:rsidR="00AE0B5A" w:rsidRPr="00EF3414" w:rsidRDefault="009E4710" w:rsidP="002A7777">
      <w:pPr>
        <w:tabs>
          <w:tab w:val="left" w:pos="993"/>
        </w:tabs>
        <w:ind w:left="709" w:firstLine="0"/>
        <w:rPr>
          <w:rFonts w:ascii="Chevin pro" w:hAnsi="Chevin pro" w:cs="Arial"/>
          <w:sz w:val="22"/>
          <w:szCs w:val="24"/>
        </w:rPr>
      </w:pPr>
      <w:r w:rsidRPr="00EF3414">
        <w:rPr>
          <w:rFonts w:ascii="Chevin pro" w:hAnsi="Chevin pro" w:cs="Arial"/>
          <w:sz w:val="22"/>
          <w:szCs w:val="24"/>
        </w:rPr>
        <w:t xml:space="preserve">Приложение № </w:t>
      </w:r>
      <w:r w:rsidR="00D3287A">
        <w:rPr>
          <w:rFonts w:ascii="Chevin pro" w:hAnsi="Chevin pro" w:cs="Arial"/>
          <w:sz w:val="22"/>
          <w:szCs w:val="24"/>
        </w:rPr>
        <w:t>14</w:t>
      </w:r>
      <w:r w:rsidRPr="00EF3414">
        <w:rPr>
          <w:rFonts w:ascii="Chevin pro" w:hAnsi="Chevin pro" w:cs="Arial"/>
          <w:sz w:val="22"/>
          <w:szCs w:val="24"/>
        </w:rPr>
        <w:t xml:space="preserve"> «</w:t>
      </w:r>
      <w:bookmarkStart w:id="8" w:name="_Toc425162618"/>
      <w:r w:rsidRPr="00EF3414">
        <w:rPr>
          <w:rFonts w:ascii="Chevin pro" w:hAnsi="Chevin pro" w:cs="Arial"/>
          <w:sz w:val="22"/>
        </w:rPr>
        <w:t>Форма Акта приема-передачи Карт оплаты</w:t>
      </w:r>
      <w:bookmarkEnd w:id="8"/>
      <w:r w:rsidRPr="00EF3414">
        <w:rPr>
          <w:rFonts w:ascii="Chevin pro" w:hAnsi="Chevin pro" w:cs="Arial"/>
          <w:sz w:val="22"/>
          <w:szCs w:val="24"/>
        </w:rPr>
        <w:t>»;</w:t>
      </w:r>
    </w:p>
    <w:p w:rsidR="009E4710" w:rsidRPr="00EF3414" w:rsidRDefault="009E4710" w:rsidP="002A7777">
      <w:pPr>
        <w:tabs>
          <w:tab w:val="left" w:pos="993"/>
        </w:tabs>
        <w:ind w:left="709" w:firstLine="0"/>
        <w:rPr>
          <w:rFonts w:ascii="Chevin pro" w:hAnsi="Chevin pro" w:cs="Arial"/>
          <w:sz w:val="22"/>
          <w:szCs w:val="24"/>
        </w:rPr>
      </w:pPr>
      <w:r w:rsidRPr="00EF3414">
        <w:rPr>
          <w:rFonts w:ascii="Chevin pro" w:hAnsi="Chevin pro" w:cs="Arial"/>
          <w:sz w:val="22"/>
          <w:szCs w:val="24"/>
        </w:rPr>
        <w:t xml:space="preserve">Приложение № </w:t>
      </w:r>
      <w:r w:rsidR="00D3287A">
        <w:rPr>
          <w:rFonts w:ascii="Chevin pro" w:hAnsi="Chevin pro" w:cs="Arial"/>
          <w:sz w:val="22"/>
          <w:szCs w:val="24"/>
        </w:rPr>
        <w:t>15</w:t>
      </w:r>
      <w:r w:rsidRPr="00EF3414">
        <w:rPr>
          <w:rFonts w:ascii="Chevin pro" w:hAnsi="Chevin pro" w:cs="Arial"/>
          <w:sz w:val="22"/>
          <w:szCs w:val="24"/>
        </w:rPr>
        <w:t xml:space="preserve"> </w:t>
      </w:r>
      <w:r w:rsidR="00D3287A" w:rsidRPr="00EF3414">
        <w:rPr>
          <w:rFonts w:ascii="Chevin pro" w:hAnsi="Chevin pro" w:cs="Arial"/>
          <w:sz w:val="22"/>
          <w:szCs w:val="24"/>
        </w:rPr>
        <w:t>«Перечень инструктивных документо</w:t>
      </w:r>
      <w:r w:rsidR="00D3287A">
        <w:rPr>
          <w:rFonts w:ascii="Chevin pro" w:hAnsi="Chevin pro" w:cs="Arial"/>
          <w:sz w:val="22"/>
          <w:szCs w:val="24"/>
        </w:rPr>
        <w:t>в, предоставляемых Принципалом»</w:t>
      </w:r>
      <w:r w:rsidRPr="00EF3414">
        <w:rPr>
          <w:rFonts w:ascii="Chevin pro" w:hAnsi="Chevin pro" w:cs="Arial"/>
          <w:sz w:val="22"/>
          <w:szCs w:val="24"/>
        </w:rPr>
        <w:t>;</w:t>
      </w:r>
    </w:p>
    <w:p w:rsidR="00D3287A" w:rsidRDefault="009E4710" w:rsidP="002A7777">
      <w:pPr>
        <w:tabs>
          <w:tab w:val="left" w:pos="993"/>
        </w:tabs>
        <w:ind w:left="709" w:firstLine="0"/>
        <w:rPr>
          <w:rFonts w:ascii="Chevin pro" w:hAnsi="Chevin pro" w:cs="Arial"/>
          <w:sz w:val="22"/>
          <w:szCs w:val="24"/>
        </w:rPr>
      </w:pPr>
      <w:r w:rsidRPr="00EF3414">
        <w:rPr>
          <w:rFonts w:ascii="Chevin pro" w:hAnsi="Chevin pro" w:cs="Arial"/>
          <w:sz w:val="22"/>
          <w:szCs w:val="24"/>
        </w:rPr>
        <w:t xml:space="preserve">Приложение № </w:t>
      </w:r>
      <w:r w:rsidR="00D3287A">
        <w:rPr>
          <w:rFonts w:ascii="Chevin pro" w:hAnsi="Chevin pro" w:cs="Arial"/>
          <w:sz w:val="22"/>
          <w:szCs w:val="24"/>
        </w:rPr>
        <w:t>16</w:t>
      </w:r>
      <w:r w:rsidRPr="00EF3414">
        <w:rPr>
          <w:rFonts w:ascii="Chevin pro" w:hAnsi="Chevin pro" w:cs="Arial"/>
          <w:sz w:val="22"/>
          <w:szCs w:val="24"/>
        </w:rPr>
        <w:t xml:space="preserve"> </w:t>
      </w:r>
      <w:r w:rsidR="00D3287A">
        <w:rPr>
          <w:rFonts w:ascii="Chevin pro" w:hAnsi="Chevin pro" w:cs="Arial"/>
          <w:sz w:val="22"/>
          <w:szCs w:val="24"/>
        </w:rPr>
        <w:t>«Акт приема-передачи возвратного оборудования»;</w:t>
      </w:r>
    </w:p>
    <w:p w:rsidR="00D3287A" w:rsidRDefault="00D3287A" w:rsidP="002A7777">
      <w:pPr>
        <w:tabs>
          <w:tab w:val="left" w:pos="993"/>
        </w:tabs>
        <w:ind w:left="709" w:firstLine="0"/>
        <w:rPr>
          <w:rFonts w:ascii="Chevin pro" w:hAnsi="Chevin pro" w:cs="Arial"/>
          <w:sz w:val="22"/>
          <w:szCs w:val="24"/>
        </w:rPr>
      </w:pPr>
      <w:r>
        <w:rPr>
          <w:rFonts w:ascii="Chevin pro" w:hAnsi="Chevin pro" w:cs="Arial"/>
          <w:sz w:val="22"/>
          <w:szCs w:val="24"/>
        </w:rPr>
        <w:t>Приложение №17 «Накладная на внутреннее перемещение оборудования»;</w:t>
      </w:r>
    </w:p>
    <w:p w:rsidR="009E4710" w:rsidRDefault="00D3287A" w:rsidP="002A7777">
      <w:pPr>
        <w:tabs>
          <w:tab w:val="left" w:pos="993"/>
        </w:tabs>
        <w:ind w:left="709" w:firstLine="0"/>
        <w:rPr>
          <w:rFonts w:ascii="Chevin pro" w:hAnsi="Chevin pro" w:cs="Arial"/>
          <w:sz w:val="22"/>
          <w:szCs w:val="24"/>
        </w:rPr>
      </w:pPr>
      <w:r>
        <w:rPr>
          <w:rFonts w:ascii="Chevin pro" w:hAnsi="Chevin pro" w:cs="Arial"/>
          <w:sz w:val="22"/>
          <w:szCs w:val="24"/>
        </w:rPr>
        <w:t>Приложение №18 «Реестр учета возвратного оборудования».</w:t>
      </w:r>
    </w:p>
    <w:p w:rsidR="001F1EDD" w:rsidRDefault="001F1EDD" w:rsidP="008433AB">
      <w:pPr>
        <w:rPr>
          <w:rFonts w:ascii="Chevin pro" w:hAnsi="Chevin pro" w:cs="Arial"/>
          <w:sz w:val="22"/>
          <w:szCs w:val="24"/>
        </w:rPr>
      </w:pPr>
    </w:p>
    <w:p w:rsidR="001F1EDD" w:rsidRPr="00EF3414" w:rsidRDefault="001F1EDD" w:rsidP="008433AB">
      <w:pPr>
        <w:rPr>
          <w:rFonts w:ascii="Chevin pro" w:hAnsi="Chevin pro" w:cs="Arial"/>
          <w:sz w:val="22"/>
          <w:szCs w:val="24"/>
        </w:rPr>
      </w:pPr>
    </w:p>
    <w:p w:rsidR="00AE0B5A" w:rsidRPr="00EF3414" w:rsidRDefault="00AE0B5A" w:rsidP="00182E10">
      <w:pPr>
        <w:pStyle w:val="a0"/>
        <w:numPr>
          <w:ilvl w:val="0"/>
          <w:numId w:val="1"/>
        </w:numPr>
        <w:rPr>
          <w:rFonts w:ascii="Chevin pro" w:hAnsi="Chevin pro" w:cs="Arial"/>
          <w:sz w:val="22"/>
        </w:rPr>
      </w:pPr>
      <w:r w:rsidRPr="00EF3414">
        <w:rPr>
          <w:rFonts w:ascii="Chevin pro" w:hAnsi="Chevin pro" w:cs="Arial"/>
          <w:sz w:val="22"/>
        </w:rPr>
        <w:t>АДРЕСА И РЕКВИЗИТЫ СТОРОН.</w:t>
      </w:r>
    </w:p>
    <w:tbl>
      <w:tblPr>
        <w:tblW w:w="10188" w:type="dxa"/>
        <w:tblLook w:val="01E0" w:firstRow="1" w:lastRow="1" w:firstColumn="1" w:lastColumn="1" w:noHBand="0" w:noVBand="0"/>
      </w:tblPr>
      <w:tblGrid>
        <w:gridCol w:w="108"/>
        <w:gridCol w:w="4550"/>
        <w:gridCol w:w="670"/>
        <w:gridCol w:w="4243"/>
        <w:gridCol w:w="617"/>
      </w:tblGrid>
      <w:tr w:rsidR="00EF3414" w:rsidRPr="00EF3414" w:rsidTr="00EE4109">
        <w:trPr>
          <w:gridAfter w:val="1"/>
          <w:wAfter w:w="617" w:type="dxa"/>
          <w:trHeight w:val="70"/>
        </w:trPr>
        <w:tc>
          <w:tcPr>
            <w:tcW w:w="4658" w:type="dxa"/>
            <w:gridSpan w:val="2"/>
          </w:tcPr>
          <w:p w:rsidR="00AE0B5A" w:rsidRPr="00F12710" w:rsidRDefault="00AE0B5A" w:rsidP="000C23D8">
            <w:pPr>
              <w:shd w:val="clear" w:color="auto" w:fill="FFFFFF"/>
              <w:tabs>
                <w:tab w:val="left" w:pos="792"/>
              </w:tabs>
              <w:outlineLvl w:val="0"/>
              <w:rPr>
                <w:rFonts w:ascii="Chevin pro" w:hAnsi="Chevin pro" w:cs="Arial"/>
                <w:b/>
                <w:sz w:val="22"/>
                <w:szCs w:val="24"/>
              </w:rPr>
            </w:pPr>
            <w:r w:rsidRPr="00F12710">
              <w:rPr>
                <w:rFonts w:ascii="Chevin pro" w:hAnsi="Chevin pro" w:cs="Arial"/>
                <w:b/>
                <w:sz w:val="22"/>
                <w:szCs w:val="24"/>
              </w:rPr>
              <w:t>ПРИНЦИПАЛ:</w:t>
            </w:r>
          </w:p>
          <w:p w:rsidR="00722EE5" w:rsidRPr="00F12710" w:rsidRDefault="00722EE5" w:rsidP="00722EE5">
            <w:pPr>
              <w:widowControl w:val="0"/>
              <w:spacing w:line="200" w:lineRule="atLeast"/>
              <w:ind w:left="0" w:firstLine="0"/>
              <w:jc w:val="both"/>
              <w:rPr>
                <w:sz w:val="20"/>
              </w:rPr>
            </w:pPr>
          </w:p>
          <w:p w:rsidR="00722EE5" w:rsidRPr="00F12710" w:rsidRDefault="00722EE5" w:rsidP="00722EE5">
            <w:pPr>
              <w:widowControl w:val="0"/>
              <w:spacing w:line="200" w:lineRule="atLeast"/>
              <w:ind w:left="0" w:firstLine="0"/>
              <w:jc w:val="both"/>
              <w:rPr>
                <w:sz w:val="22"/>
                <w:szCs w:val="22"/>
              </w:rPr>
            </w:pPr>
            <w:r w:rsidRPr="00F12710">
              <w:rPr>
                <w:sz w:val="22"/>
                <w:szCs w:val="22"/>
              </w:rPr>
              <w:t>ПАО “Башинформсвязь»</w:t>
            </w:r>
          </w:p>
          <w:p w:rsidR="001F1EDD" w:rsidRPr="00F12710" w:rsidRDefault="001F1EDD" w:rsidP="001F1EDD">
            <w:pPr>
              <w:pStyle w:val="af9"/>
              <w:spacing w:line="200" w:lineRule="atLeast"/>
              <w:ind w:left="0" w:firstLine="0"/>
              <w:rPr>
                <w:sz w:val="22"/>
                <w:szCs w:val="22"/>
              </w:rPr>
            </w:pPr>
            <w:r w:rsidRPr="00F12710">
              <w:rPr>
                <w:sz w:val="22"/>
                <w:szCs w:val="22"/>
              </w:rPr>
              <w:t>Адрес местонахождения: 450000, г.Уфа, ул.Ленина, 32/1</w:t>
            </w:r>
          </w:p>
          <w:p w:rsidR="001F1EDD" w:rsidRPr="00F12710" w:rsidRDefault="001F1EDD" w:rsidP="001F1EDD">
            <w:pPr>
              <w:pStyle w:val="af9"/>
              <w:spacing w:line="200" w:lineRule="atLeast"/>
              <w:ind w:left="0" w:firstLine="0"/>
              <w:rPr>
                <w:sz w:val="22"/>
                <w:szCs w:val="22"/>
              </w:rPr>
            </w:pPr>
            <w:r w:rsidRPr="00F12710">
              <w:rPr>
                <w:sz w:val="22"/>
                <w:szCs w:val="22"/>
              </w:rPr>
              <w:t>Почтовый адрес: 450000, г.Уфа, ул.Ленина, 32/1 ИНН: 0274018377</w:t>
            </w:r>
          </w:p>
          <w:p w:rsidR="001F1EDD" w:rsidRPr="00F12710" w:rsidRDefault="001F1EDD" w:rsidP="001F1EDD">
            <w:pPr>
              <w:pStyle w:val="af9"/>
              <w:spacing w:line="200" w:lineRule="atLeast"/>
              <w:ind w:left="0" w:firstLine="0"/>
              <w:rPr>
                <w:sz w:val="22"/>
                <w:szCs w:val="22"/>
              </w:rPr>
            </w:pPr>
            <w:r w:rsidRPr="00F12710">
              <w:rPr>
                <w:sz w:val="22"/>
                <w:szCs w:val="22"/>
              </w:rPr>
              <w:t>КПП: 997750001</w:t>
            </w:r>
          </w:p>
          <w:p w:rsidR="001F1EDD" w:rsidRPr="00F12710" w:rsidRDefault="001F1EDD" w:rsidP="001F1EDD">
            <w:pPr>
              <w:ind w:left="0" w:firstLine="0"/>
              <w:jc w:val="both"/>
              <w:rPr>
                <w:sz w:val="22"/>
                <w:szCs w:val="22"/>
              </w:rPr>
            </w:pPr>
            <w:r w:rsidRPr="00F12710">
              <w:rPr>
                <w:sz w:val="22"/>
                <w:szCs w:val="22"/>
              </w:rPr>
              <w:t>Банковские реквизиты:</w:t>
            </w:r>
          </w:p>
          <w:p w:rsidR="001F1EDD" w:rsidRPr="00F12710" w:rsidRDefault="001F1EDD" w:rsidP="001F1EDD">
            <w:pPr>
              <w:ind w:left="0" w:firstLine="0"/>
              <w:jc w:val="both"/>
              <w:rPr>
                <w:sz w:val="22"/>
                <w:szCs w:val="22"/>
              </w:rPr>
            </w:pPr>
            <w:r w:rsidRPr="00F12710">
              <w:rPr>
                <w:sz w:val="22"/>
                <w:szCs w:val="22"/>
              </w:rPr>
              <w:t>Р/сч № 40702810829300000170</w:t>
            </w:r>
          </w:p>
          <w:p w:rsidR="001F1EDD" w:rsidRPr="00F12710" w:rsidRDefault="001F1EDD" w:rsidP="001F1EDD">
            <w:pPr>
              <w:ind w:left="0" w:firstLine="0"/>
              <w:jc w:val="both"/>
              <w:rPr>
                <w:sz w:val="22"/>
                <w:szCs w:val="22"/>
              </w:rPr>
            </w:pPr>
            <w:r w:rsidRPr="00F12710">
              <w:rPr>
                <w:sz w:val="22"/>
                <w:szCs w:val="22"/>
              </w:rPr>
              <w:t>в филиале «Нижегородский» АО «Альфа Банк» г. Нижний Новгород</w:t>
            </w:r>
          </w:p>
          <w:p w:rsidR="001F1EDD" w:rsidRPr="00F12710" w:rsidRDefault="001F1EDD" w:rsidP="001F1EDD">
            <w:pPr>
              <w:ind w:left="0" w:firstLine="0"/>
              <w:jc w:val="both"/>
              <w:rPr>
                <w:sz w:val="22"/>
                <w:szCs w:val="22"/>
              </w:rPr>
            </w:pPr>
            <w:r w:rsidRPr="00F12710">
              <w:rPr>
                <w:sz w:val="22"/>
                <w:szCs w:val="22"/>
              </w:rPr>
              <w:t>К/сч № 30101810200000000824</w:t>
            </w:r>
          </w:p>
          <w:p w:rsidR="001F1EDD" w:rsidRPr="00F12710" w:rsidRDefault="001F1EDD" w:rsidP="001F1EDD">
            <w:pPr>
              <w:ind w:left="0" w:firstLine="0"/>
              <w:jc w:val="both"/>
              <w:rPr>
                <w:sz w:val="22"/>
                <w:szCs w:val="22"/>
              </w:rPr>
            </w:pPr>
            <w:r w:rsidRPr="00F12710">
              <w:rPr>
                <w:sz w:val="22"/>
                <w:szCs w:val="22"/>
              </w:rPr>
              <w:t>БИК 042202824</w:t>
            </w:r>
          </w:p>
          <w:p w:rsidR="00AE0B5A" w:rsidRPr="00F12710" w:rsidRDefault="00AE0B5A" w:rsidP="00AE0B5A">
            <w:pPr>
              <w:rPr>
                <w:rFonts w:ascii="Chevin pro" w:hAnsi="Chevin pro" w:cs="Arial"/>
                <w:sz w:val="22"/>
                <w:szCs w:val="24"/>
              </w:rPr>
            </w:pPr>
          </w:p>
        </w:tc>
        <w:tc>
          <w:tcPr>
            <w:tcW w:w="4913" w:type="dxa"/>
            <w:gridSpan w:val="2"/>
          </w:tcPr>
          <w:p w:rsidR="00AE0B5A" w:rsidRPr="00F12710" w:rsidRDefault="00AE0B5A" w:rsidP="000C23D8">
            <w:pPr>
              <w:rPr>
                <w:rFonts w:ascii="Chevin pro" w:hAnsi="Chevin pro" w:cs="Arial"/>
                <w:b/>
                <w:spacing w:val="1"/>
                <w:sz w:val="22"/>
                <w:szCs w:val="24"/>
              </w:rPr>
            </w:pPr>
            <w:r w:rsidRPr="00F12710">
              <w:rPr>
                <w:rFonts w:ascii="Chevin pro" w:hAnsi="Chevin pro" w:cs="Arial"/>
                <w:b/>
                <w:spacing w:val="1"/>
                <w:sz w:val="22"/>
                <w:szCs w:val="24"/>
              </w:rPr>
              <w:t>АГЕНТ:</w:t>
            </w:r>
          </w:p>
          <w:p w:rsidR="00AE0B5A" w:rsidRPr="00F12710" w:rsidRDefault="00AE0B5A" w:rsidP="000C23D8">
            <w:pPr>
              <w:rPr>
                <w:rFonts w:ascii="Chevin pro" w:hAnsi="Chevin pro" w:cs="Arial"/>
                <w:b/>
                <w:spacing w:val="1"/>
                <w:sz w:val="22"/>
                <w:szCs w:val="24"/>
              </w:rPr>
            </w:pPr>
            <w:r w:rsidRPr="00F12710">
              <w:rPr>
                <w:rFonts w:ascii="Chevin pro" w:hAnsi="Chevin pro" w:cs="Arial"/>
                <w:b/>
                <w:spacing w:val="1"/>
                <w:sz w:val="22"/>
                <w:szCs w:val="24"/>
              </w:rPr>
              <w:t>ООО «Ростелеком – Розничные системы»</w:t>
            </w:r>
          </w:p>
          <w:p w:rsidR="00AE0B5A" w:rsidRPr="00F12710" w:rsidRDefault="00AE0B5A" w:rsidP="000C23D8">
            <w:pPr>
              <w:pStyle w:val="ConsNormal"/>
              <w:widowControl/>
              <w:ind w:firstLine="0"/>
              <w:rPr>
                <w:rFonts w:ascii="Chevin pro" w:hAnsi="Chevin pro" w:cs="Arial"/>
                <w:sz w:val="22"/>
                <w:szCs w:val="24"/>
              </w:rPr>
            </w:pPr>
            <w:r w:rsidRPr="00F12710">
              <w:rPr>
                <w:rFonts w:ascii="Chevin pro" w:hAnsi="Chevin pro" w:cs="Arial"/>
                <w:sz w:val="22"/>
                <w:szCs w:val="24"/>
              </w:rPr>
              <w:t>МЕСТО РЕГИСТРАЦИИ (ЮРИДИЧЕСКИЙ АДРЕС): 119021, Россия, г. Москва, Зубовский бульвар, д.27/26, стр.3</w:t>
            </w:r>
          </w:p>
          <w:p w:rsidR="00AE0B5A" w:rsidRPr="00F12710" w:rsidRDefault="00AE0B5A" w:rsidP="000C23D8">
            <w:pPr>
              <w:pStyle w:val="ConsNormal"/>
              <w:widowControl/>
              <w:ind w:firstLine="0"/>
              <w:rPr>
                <w:rFonts w:ascii="Chevin pro" w:hAnsi="Chevin pro" w:cs="Arial"/>
                <w:sz w:val="22"/>
                <w:szCs w:val="24"/>
              </w:rPr>
            </w:pPr>
            <w:r w:rsidRPr="00F12710">
              <w:rPr>
                <w:rFonts w:ascii="Chevin pro" w:hAnsi="Chevin pro" w:cs="Arial"/>
                <w:sz w:val="22"/>
                <w:szCs w:val="24"/>
              </w:rPr>
              <w:t>ПОЧТОВЫЙ АДРЕС: 119021, Россия, г. Москва, Зубовский бульвар, д.27/26, стр.3</w:t>
            </w:r>
          </w:p>
          <w:p w:rsidR="00AE0B5A" w:rsidRPr="00F12710" w:rsidRDefault="00AE0B5A" w:rsidP="000C23D8">
            <w:pPr>
              <w:pStyle w:val="ConsNormal"/>
              <w:widowControl/>
              <w:ind w:firstLine="0"/>
              <w:rPr>
                <w:rFonts w:ascii="Chevin pro" w:hAnsi="Chevin pro" w:cs="Arial"/>
                <w:sz w:val="22"/>
                <w:szCs w:val="24"/>
              </w:rPr>
            </w:pPr>
            <w:r w:rsidRPr="00F12710">
              <w:rPr>
                <w:rFonts w:ascii="Chevin pro" w:hAnsi="Chevin pro" w:cs="Arial"/>
                <w:sz w:val="22"/>
                <w:szCs w:val="24"/>
              </w:rPr>
              <w:t xml:space="preserve">НОМЕР РАСЧЕТНОГО СЧЕТА В РУБЛЯХ </w:t>
            </w:r>
          </w:p>
          <w:p w:rsidR="00AE0B5A" w:rsidRPr="00F12710" w:rsidRDefault="00AE0B5A" w:rsidP="000C23D8">
            <w:pPr>
              <w:pStyle w:val="ConsNormal"/>
              <w:widowControl/>
              <w:ind w:firstLine="0"/>
              <w:rPr>
                <w:rFonts w:ascii="Chevin pro" w:hAnsi="Chevin pro" w:cs="Arial"/>
                <w:sz w:val="22"/>
                <w:szCs w:val="24"/>
              </w:rPr>
            </w:pPr>
            <w:r w:rsidRPr="00F12710">
              <w:rPr>
                <w:rFonts w:ascii="Chevin pro" w:hAnsi="Chevin pro" w:cs="Arial"/>
                <w:sz w:val="22"/>
                <w:szCs w:val="24"/>
              </w:rPr>
              <w:t xml:space="preserve">р/сч 40702810300000008780 </w:t>
            </w:r>
          </w:p>
          <w:p w:rsidR="00AE0B5A" w:rsidRPr="00F12710" w:rsidRDefault="00AE0B5A" w:rsidP="000C23D8">
            <w:pPr>
              <w:pStyle w:val="ConsNormal"/>
              <w:widowControl/>
              <w:ind w:firstLine="0"/>
              <w:rPr>
                <w:rFonts w:ascii="Chevin pro" w:hAnsi="Chevin pro" w:cs="Arial"/>
                <w:sz w:val="22"/>
                <w:szCs w:val="24"/>
              </w:rPr>
            </w:pPr>
            <w:r w:rsidRPr="00F12710">
              <w:rPr>
                <w:rFonts w:ascii="Chevin pro" w:hAnsi="Chevin pro" w:cs="Arial"/>
                <w:sz w:val="22"/>
                <w:szCs w:val="24"/>
              </w:rPr>
              <w:t xml:space="preserve">в ОАО АКБ «Связь-Банк» г. Москва  </w:t>
            </w:r>
          </w:p>
          <w:p w:rsidR="00AE0B5A" w:rsidRPr="00F12710" w:rsidRDefault="00AE0B5A" w:rsidP="000C23D8">
            <w:pPr>
              <w:pStyle w:val="ConsNormal"/>
              <w:widowControl/>
              <w:ind w:firstLine="0"/>
              <w:rPr>
                <w:rFonts w:ascii="Chevin pro" w:hAnsi="Chevin pro" w:cs="Arial"/>
                <w:sz w:val="22"/>
                <w:szCs w:val="24"/>
              </w:rPr>
            </w:pPr>
            <w:r w:rsidRPr="00F12710">
              <w:rPr>
                <w:rFonts w:ascii="Chevin pro" w:hAnsi="Chevin pro" w:cs="Arial"/>
                <w:sz w:val="22"/>
                <w:szCs w:val="24"/>
              </w:rPr>
              <w:t>БИК 044525848</w:t>
            </w:r>
          </w:p>
          <w:p w:rsidR="00AE0B5A" w:rsidRPr="00F12710" w:rsidRDefault="00AE0B5A" w:rsidP="000C23D8">
            <w:pPr>
              <w:pStyle w:val="ConsNormal"/>
              <w:widowControl/>
              <w:ind w:firstLine="0"/>
              <w:rPr>
                <w:rFonts w:ascii="Chevin pro" w:hAnsi="Chevin pro" w:cs="Arial"/>
                <w:sz w:val="22"/>
                <w:szCs w:val="24"/>
              </w:rPr>
            </w:pPr>
            <w:r w:rsidRPr="00F12710">
              <w:rPr>
                <w:rFonts w:ascii="Chevin pro" w:hAnsi="Chevin pro" w:cs="Arial"/>
                <w:sz w:val="22"/>
                <w:szCs w:val="24"/>
              </w:rPr>
              <w:t>к/сч 30101810900000000848 в ОПЕРУ Московского ГТУ Банка России</w:t>
            </w:r>
          </w:p>
          <w:p w:rsidR="00AE0B5A" w:rsidRPr="00F12710" w:rsidRDefault="00AE0B5A" w:rsidP="000C23D8">
            <w:pPr>
              <w:pStyle w:val="ConsNormal"/>
              <w:widowControl/>
              <w:ind w:firstLine="0"/>
              <w:rPr>
                <w:rFonts w:ascii="Chevin pro" w:hAnsi="Chevin pro" w:cs="Arial"/>
                <w:sz w:val="22"/>
                <w:szCs w:val="24"/>
              </w:rPr>
            </w:pPr>
            <w:r w:rsidRPr="00F12710">
              <w:rPr>
                <w:rFonts w:ascii="Chevin pro" w:hAnsi="Chevin pro" w:cs="Arial"/>
                <w:sz w:val="22"/>
                <w:szCs w:val="24"/>
              </w:rPr>
              <w:t>ИДЕНТИФИКАЦИОННЫЙ НОМЕР (ИНН)7840306212</w:t>
            </w:r>
          </w:p>
          <w:p w:rsidR="00AE0B5A" w:rsidRPr="00F12710" w:rsidRDefault="00AE0B5A" w:rsidP="000C23D8">
            <w:pPr>
              <w:pStyle w:val="ConsNormal"/>
              <w:widowControl/>
              <w:ind w:firstLine="0"/>
              <w:rPr>
                <w:rFonts w:ascii="Chevin pro" w:hAnsi="Chevin pro" w:cs="Arial"/>
                <w:sz w:val="22"/>
                <w:szCs w:val="24"/>
              </w:rPr>
            </w:pPr>
            <w:r w:rsidRPr="00F12710">
              <w:rPr>
                <w:rFonts w:ascii="Chevin pro" w:hAnsi="Chevin pro" w:cs="Arial"/>
                <w:sz w:val="22"/>
                <w:szCs w:val="24"/>
              </w:rPr>
              <w:t xml:space="preserve">Факс: </w:t>
            </w:r>
          </w:p>
          <w:p w:rsidR="00AE0B5A" w:rsidRPr="00F12710" w:rsidRDefault="00AE0B5A" w:rsidP="000C23D8">
            <w:pPr>
              <w:pStyle w:val="ConsNormal"/>
              <w:widowControl/>
              <w:ind w:firstLine="0"/>
              <w:rPr>
                <w:rFonts w:ascii="Chevin pro" w:hAnsi="Chevin pro" w:cs="Arial"/>
                <w:sz w:val="22"/>
                <w:szCs w:val="24"/>
              </w:rPr>
            </w:pPr>
          </w:p>
        </w:tc>
      </w:tr>
      <w:tr w:rsidR="00EE4109" w:rsidRPr="00EF3414" w:rsidTr="00EE4109">
        <w:tblPrEx>
          <w:tblLook w:val="0000" w:firstRow="0" w:lastRow="0" w:firstColumn="0" w:lastColumn="0" w:noHBand="0" w:noVBand="0"/>
        </w:tblPrEx>
        <w:trPr>
          <w:gridBefore w:val="1"/>
          <w:wBefore w:w="108" w:type="dxa"/>
          <w:cantSplit/>
          <w:trHeight w:val="1157"/>
        </w:trPr>
        <w:tc>
          <w:tcPr>
            <w:tcW w:w="5220" w:type="dxa"/>
            <w:gridSpan w:val="2"/>
          </w:tcPr>
          <w:p w:rsidR="00EE4109" w:rsidRPr="00F12710" w:rsidRDefault="00EE4109" w:rsidP="00F12710">
            <w:pPr>
              <w:rPr>
                <w:rFonts w:ascii="Chevin pro" w:hAnsi="Chevin pro" w:cs="Arial"/>
                <w:bCs/>
                <w:sz w:val="22"/>
                <w:szCs w:val="24"/>
              </w:rPr>
            </w:pPr>
            <w:r w:rsidRPr="00F12710">
              <w:rPr>
                <w:rFonts w:ascii="Chevin pro" w:hAnsi="Chevin pro" w:cs="Arial"/>
                <w:bCs/>
                <w:sz w:val="22"/>
                <w:szCs w:val="24"/>
              </w:rPr>
              <w:t>от Принципала:</w:t>
            </w:r>
          </w:p>
          <w:p w:rsidR="00EE4109" w:rsidRPr="00F12710" w:rsidRDefault="00EE4109" w:rsidP="00F12710">
            <w:pPr>
              <w:rPr>
                <w:rFonts w:ascii="Chevin pro" w:hAnsi="Chevin pro" w:cs="Arial"/>
                <w:sz w:val="22"/>
                <w:szCs w:val="24"/>
              </w:rPr>
            </w:pPr>
          </w:p>
          <w:p w:rsidR="00EE4109" w:rsidRPr="00F12710" w:rsidRDefault="00EE4109" w:rsidP="00F12710">
            <w:pPr>
              <w:rPr>
                <w:rFonts w:ascii="Chevin pro" w:hAnsi="Chevin pro" w:cs="Arial"/>
                <w:sz w:val="22"/>
                <w:szCs w:val="24"/>
              </w:rPr>
            </w:pPr>
            <w:r w:rsidRPr="00F12710">
              <w:rPr>
                <w:rFonts w:ascii="Chevin pro" w:hAnsi="Chevin pro" w:cs="Arial"/>
                <w:sz w:val="22"/>
                <w:szCs w:val="24"/>
              </w:rPr>
              <w:t>Генеральный директор</w:t>
            </w:r>
          </w:p>
          <w:p w:rsidR="00EE4109" w:rsidRPr="00F12710" w:rsidRDefault="00EE4109" w:rsidP="00F12710">
            <w:pPr>
              <w:rPr>
                <w:rFonts w:ascii="Chevin pro" w:hAnsi="Chevin pro" w:cs="Arial"/>
                <w:sz w:val="22"/>
                <w:szCs w:val="24"/>
              </w:rPr>
            </w:pPr>
          </w:p>
          <w:p w:rsidR="00EE4109" w:rsidRPr="00F12710" w:rsidRDefault="00EE4109" w:rsidP="00F12710">
            <w:pPr>
              <w:rPr>
                <w:rFonts w:ascii="Chevin pro" w:hAnsi="Chevin pro" w:cs="Arial"/>
                <w:sz w:val="22"/>
                <w:szCs w:val="24"/>
              </w:rPr>
            </w:pPr>
            <w:r w:rsidRPr="00F12710">
              <w:rPr>
                <w:rFonts w:ascii="Chevin pro" w:hAnsi="Chevin pro" w:cs="Arial"/>
                <w:sz w:val="22"/>
                <w:szCs w:val="24"/>
              </w:rPr>
              <w:t>_______________/Р.Р.</w:t>
            </w:r>
            <w:r w:rsidR="00E87DDE">
              <w:rPr>
                <w:rFonts w:ascii="Chevin pro" w:hAnsi="Chevin pro" w:cs="Arial"/>
                <w:sz w:val="22"/>
                <w:szCs w:val="24"/>
              </w:rPr>
              <w:t xml:space="preserve"> </w:t>
            </w:r>
            <w:r w:rsidRPr="00F12710">
              <w:rPr>
                <w:rFonts w:ascii="Chevin pro" w:hAnsi="Chevin pro" w:cs="Arial"/>
                <w:sz w:val="22"/>
                <w:szCs w:val="24"/>
              </w:rPr>
              <w:t>Сафеев/</w:t>
            </w:r>
          </w:p>
          <w:p w:rsidR="00EE4109" w:rsidRPr="00F12710" w:rsidRDefault="00EE4109" w:rsidP="00F12710">
            <w:pPr>
              <w:rPr>
                <w:rFonts w:ascii="Chevin pro" w:hAnsi="Chevin pro" w:cs="Arial"/>
                <w:sz w:val="22"/>
                <w:szCs w:val="24"/>
              </w:rPr>
            </w:pPr>
            <w:r w:rsidRPr="00F12710">
              <w:rPr>
                <w:rFonts w:ascii="Chevin pro" w:hAnsi="Chevin pro" w:cs="Arial"/>
                <w:sz w:val="22"/>
                <w:szCs w:val="24"/>
              </w:rPr>
              <w:t>м.п.</w:t>
            </w:r>
          </w:p>
        </w:tc>
        <w:tc>
          <w:tcPr>
            <w:tcW w:w="4860" w:type="dxa"/>
            <w:gridSpan w:val="2"/>
          </w:tcPr>
          <w:p w:rsidR="00EE4109" w:rsidRPr="00EF3414" w:rsidRDefault="00EE4109" w:rsidP="00F12710">
            <w:pPr>
              <w:rPr>
                <w:rFonts w:ascii="Chevin pro" w:hAnsi="Chevin pro" w:cs="Arial"/>
                <w:bCs/>
                <w:sz w:val="22"/>
                <w:szCs w:val="24"/>
              </w:rPr>
            </w:pPr>
            <w:r w:rsidRPr="00EF3414">
              <w:rPr>
                <w:rFonts w:ascii="Chevin pro" w:hAnsi="Chevin pro" w:cs="Arial"/>
                <w:bCs/>
                <w:sz w:val="22"/>
                <w:szCs w:val="24"/>
              </w:rPr>
              <w:t>от Агента:</w:t>
            </w:r>
          </w:p>
          <w:p w:rsidR="00EE4109" w:rsidRPr="00EF3414" w:rsidRDefault="00EE4109" w:rsidP="00F12710">
            <w:pPr>
              <w:rPr>
                <w:rFonts w:ascii="Chevin pro" w:hAnsi="Chevin pro" w:cs="Arial"/>
                <w:sz w:val="22"/>
                <w:szCs w:val="24"/>
              </w:rPr>
            </w:pPr>
          </w:p>
          <w:p w:rsidR="00EE4109" w:rsidRDefault="00272ADA" w:rsidP="00F12710">
            <w:pPr>
              <w:rPr>
                <w:rFonts w:ascii="Chevin pro" w:hAnsi="Chevin pro" w:cs="Arial"/>
                <w:sz w:val="22"/>
                <w:szCs w:val="24"/>
              </w:rPr>
            </w:pPr>
            <w:r>
              <w:rPr>
                <w:rFonts w:ascii="Chevin pro" w:hAnsi="Chevin pro" w:cs="Arial"/>
                <w:sz w:val="22"/>
                <w:szCs w:val="24"/>
              </w:rPr>
              <w:t xml:space="preserve">Коммерческий директор по доверенности №1068 от 01.09.2015 г. </w:t>
            </w:r>
          </w:p>
          <w:p w:rsidR="00272ADA" w:rsidRPr="00EF3414" w:rsidRDefault="00272ADA" w:rsidP="00F12710">
            <w:pPr>
              <w:rPr>
                <w:rFonts w:ascii="Chevin pro" w:hAnsi="Chevin pro" w:cs="Arial"/>
                <w:sz w:val="22"/>
                <w:szCs w:val="24"/>
              </w:rPr>
            </w:pPr>
          </w:p>
          <w:p w:rsidR="00EE4109" w:rsidRPr="00F12710" w:rsidRDefault="00EE4109" w:rsidP="00F12710">
            <w:pPr>
              <w:rPr>
                <w:rFonts w:ascii="Chevin pro" w:hAnsi="Chevin pro" w:cs="Arial"/>
                <w:sz w:val="22"/>
                <w:szCs w:val="24"/>
              </w:rPr>
            </w:pPr>
            <w:r w:rsidRPr="00F12710">
              <w:rPr>
                <w:rFonts w:ascii="Chevin pro" w:hAnsi="Chevin pro" w:cs="Arial"/>
                <w:sz w:val="22"/>
                <w:szCs w:val="24"/>
              </w:rPr>
              <w:t>________________ /</w:t>
            </w:r>
            <w:r w:rsidR="00E87DDE">
              <w:rPr>
                <w:rFonts w:ascii="Chevin pro" w:hAnsi="Chevin pro" w:cs="Arial"/>
                <w:sz w:val="22"/>
                <w:szCs w:val="24"/>
              </w:rPr>
              <w:t>М.Л. Бибикова</w:t>
            </w:r>
            <w:r w:rsidRPr="00F12710">
              <w:rPr>
                <w:rFonts w:ascii="Chevin pro" w:hAnsi="Chevin pro" w:cs="Arial"/>
                <w:sz w:val="22"/>
                <w:szCs w:val="24"/>
              </w:rPr>
              <w:t>/</w:t>
            </w:r>
          </w:p>
          <w:p w:rsidR="00EE4109" w:rsidRPr="00EF3414" w:rsidRDefault="00EE4109" w:rsidP="00F12710">
            <w:pPr>
              <w:rPr>
                <w:rFonts w:ascii="Chevin pro" w:hAnsi="Chevin pro" w:cs="Arial"/>
                <w:b/>
                <w:sz w:val="22"/>
                <w:szCs w:val="24"/>
              </w:rPr>
            </w:pPr>
            <w:r w:rsidRPr="00EF3414">
              <w:rPr>
                <w:rFonts w:ascii="Chevin pro" w:hAnsi="Chevin pro" w:cs="Arial"/>
                <w:sz w:val="22"/>
                <w:szCs w:val="24"/>
              </w:rPr>
              <w:t>м.п.</w:t>
            </w:r>
          </w:p>
        </w:tc>
      </w:tr>
    </w:tbl>
    <w:p w:rsidR="00486FD9" w:rsidRPr="00BA487B" w:rsidRDefault="00486FD9" w:rsidP="00725290">
      <w:pPr>
        <w:spacing w:after="200" w:line="276" w:lineRule="auto"/>
        <w:ind w:left="0" w:firstLine="0"/>
      </w:pPr>
      <w:bookmarkStart w:id="9" w:name="_GoBack"/>
      <w:bookmarkEnd w:id="9"/>
    </w:p>
    <w:sectPr w:rsidR="00486FD9" w:rsidRPr="00BA487B" w:rsidSect="00C67ACF">
      <w:headerReference w:type="default" r:id="rId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BDE" w:rsidRDefault="00006BDE" w:rsidP="001B2100">
      <w:r>
        <w:separator/>
      </w:r>
    </w:p>
  </w:endnote>
  <w:endnote w:type="continuationSeparator" w:id="0">
    <w:p w:rsidR="00006BDE" w:rsidRDefault="00006BDE" w:rsidP="001B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hevin pro">
    <w:altName w:val="Times New Roman"/>
    <w:panose1 w:val="00000000000000000000"/>
    <w:charset w:val="00"/>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BDE" w:rsidRDefault="00006BDE" w:rsidP="001B2100">
      <w:r>
        <w:separator/>
      </w:r>
    </w:p>
  </w:footnote>
  <w:footnote w:type="continuationSeparator" w:id="0">
    <w:p w:rsidR="00006BDE" w:rsidRDefault="00006BDE" w:rsidP="001B21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0D5" w:rsidRDefault="00F050D5">
    <w:pPr>
      <w:pStyle w:val="afc"/>
      <w:jc w:val="center"/>
    </w:pPr>
    <w:r>
      <w:fldChar w:fldCharType="begin"/>
    </w:r>
    <w:r>
      <w:instrText>PAGE   \* MERGEFORMAT</w:instrText>
    </w:r>
    <w:r>
      <w:fldChar w:fldCharType="separate"/>
    </w:r>
    <w:r w:rsidR="00725290">
      <w:rPr>
        <w:noProof/>
      </w:rPr>
      <w:t>17</w:t>
    </w:r>
    <w:r>
      <w:fldChar w:fldCharType="end"/>
    </w:r>
  </w:p>
  <w:p w:rsidR="00F050D5" w:rsidRDefault="00F050D5">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E27C4CBA"/>
    <w:lvl w:ilvl="0">
      <w:start w:val="1"/>
      <w:numFmt w:val="decimal"/>
      <w:pStyle w:val="a"/>
      <w:lvlText w:val="%1."/>
      <w:lvlJc w:val="left"/>
      <w:pPr>
        <w:tabs>
          <w:tab w:val="num" w:pos="360"/>
        </w:tabs>
        <w:ind w:left="360" w:hanging="360"/>
      </w:pPr>
    </w:lvl>
  </w:abstractNum>
  <w:abstractNum w:abstractNumId="1">
    <w:nsid w:val="01204AD3"/>
    <w:multiLevelType w:val="hybridMultilevel"/>
    <w:tmpl w:val="AFCA6B2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
    <w:nsid w:val="07061E37"/>
    <w:multiLevelType w:val="multilevel"/>
    <w:tmpl w:val="BDA4D108"/>
    <w:lvl w:ilvl="0">
      <w:start w:val="1"/>
      <w:numFmt w:val="decimal"/>
      <w:lvlText w:val="%1."/>
      <w:lvlJc w:val="left"/>
      <w:pPr>
        <w:tabs>
          <w:tab w:val="num" w:pos="397"/>
        </w:tabs>
        <w:ind w:left="397" w:hanging="37"/>
      </w:pPr>
      <w:rPr>
        <w:rFonts w:cs="Times New Roman" w:hint="default"/>
        <w:b/>
        <w:strike w:val="0"/>
        <w:color w:val="auto"/>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0A7F5221"/>
    <w:multiLevelType w:val="hybridMultilevel"/>
    <w:tmpl w:val="F56E15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D5825B1"/>
    <w:multiLevelType w:val="hybridMultilevel"/>
    <w:tmpl w:val="4CFA8C3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EC97349"/>
    <w:multiLevelType w:val="hybridMultilevel"/>
    <w:tmpl w:val="1AFCAFD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6B59C1"/>
    <w:multiLevelType w:val="hybridMultilevel"/>
    <w:tmpl w:val="2BDE52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32528FA"/>
    <w:multiLevelType w:val="hybridMultilevel"/>
    <w:tmpl w:val="7136B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610743"/>
    <w:multiLevelType w:val="hybridMultilevel"/>
    <w:tmpl w:val="97AC0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4FA6A6C"/>
    <w:multiLevelType w:val="hybridMultilevel"/>
    <w:tmpl w:val="20769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240DE3"/>
    <w:multiLevelType w:val="hybridMultilevel"/>
    <w:tmpl w:val="BBE48F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7606903"/>
    <w:multiLevelType w:val="hybridMultilevel"/>
    <w:tmpl w:val="C5BEC1E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2">
    <w:nsid w:val="17653E73"/>
    <w:multiLevelType w:val="multilevel"/>
    <w:tmpl w:val="00C49D6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9A037E0"/>
    <w:multiLevelType w:val="multilevel"/>
    <w:tmpl w:val="E782EF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B705AF4"/>
    <w:multiLevelType w:val="hybridMultilevel"/>
    <w:tmpl w:val="070483F4"/>
    <w:lvl w:ilvl="0" w:tplc="31FABB5C">
      <w:start w:val="1"/>
      <w:numFmt w:val="decimal"/>
      <w:pStyle w:val="a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8642BD"/>
    <w:multiLevelType w:val="hybridMultilevel"/>
    <w:tmpl w:val="B454AB80"/>
    <w:lvl w:ilvl="0" w:tplc="51AA76E6">
      <w:start w:val="1"/>
      <w:numFmt w:val="bullet"/>
      <w:suff w:val="space"/>
      <w:lvlText w:val=""/>
      <w:lvlJc w:val="left"/>
      <w:pPr>
        <w:ind w:left="426" w:firstLine="0"/>
      </w:pPr>
      <w:rPr>
        <w:rFonts w:ascii="Wingdings" w:hAnsi="Wingdings" w:hint="default"/>
      </w:rPr>
    </w:lvl>
    <w:lvl w:ilvl="1" w:tplc="04190003" w:tentative="1">
      <w:start w:val="1"/>
      <w:numFmt w:val="bullet"/>
      <w:lvlText w:val="o"/>
      <w:lvlJc w:val="left"/>
      <w:pPr>
        <w:ind w:left="4416" w:hanging="360"/>
      </w:pPr>
      <w:rPr>
        <w:rFonts w:ascii="Courier New" w:hAnsi="Courier New" w:cs="Courier New" w:hint="default"/>
      </w:rPr>
    </w:lvl>
    <w:lvl w:ilvl="2" w:tplc="04190005" w:tentative="1">
      <w:start w:val="1"/>
      <w:numFmt w:val="bullet"/>
      <w:lvlText w:val=""/>
      <w:lvlJc w:val="left"/>
      <w:pPr>
        <w:ind w:left="5136" w:hanging="360"/>
      </w:pPr>
      <w:rPr>
        <w:rFonts w:ascii="Wingdings" w:hAnsi="Wingdings" w:hint="default"/>
      </w:rPr>
    </w:lvl>
    <w:lvl w:ilvl="3" w:tplc="04190001" w:tentative="1">
      <w:start w:val="1"/>
      <w:numFmt w:val="bullet"/>
      <w:lvlText w:val=""/>
      <w:lvlJc w:val="left"/>
      <w:pPr>
        <w:ind w:left="5856" w:hanging="360"/>
      </w:pPr>
      <w:rPr>
        <w:rFonts w:ascii="Symbol" w:hAnsi="Symbol" w:hint="default"/>
      </w:rPr>
    </w:lvl>
    <w:lvl w:ilvl="4" w:tplc="04190003" w:tentative="1">
      <w:start w:val="1"/>
      <w:numFmt w:val="bullet"/>
      <w:lvlText w:val="o"/>
      <w:lvlJc w:val="left"/>
      <w:pPr>
        <w:ind w:left="6576" w:hanging="360"/>
      </w:pPr>
      <w:rPr>
        <w:rFonts w:ascii="Courier New" w:hAnsi="Courier New" w:cs="Courier New" w:hint="default"/>
      </w:rPr>
    </w:lvl>
    <w:lvl w:ilvl="5" w:tplc="04190005" w:tentative="1">
      <w:start w:val="1"/>
      <w:numFmt w:val="bullet"/>
      <w:lvlText w:val=""/>
      <w:lvlJc w:val="left"/>
      <w:pPr>
        <w:ind w:left="7296" w:hanging="360"/>
      </w:pPr>
      <w:rPr>
        <w:rFonts w:ascii="Wingdings" w:hAnsi="Wingdings" w:hint="default"/>
      </w:rPr>
    </w:lvl>
    <w:lvl w:ilvl="6" w:tplc="04190001" w:tentative="1">
      <w:start w:val="1"/>
      <w:numFmt w:val="bullet"/>
      <w:lvlText w:val=""/>
      <w:lvlJc w:val="left"/>
      <w:pPr>
        <w:ind w:left="8016" w:hanging="360"/>
      </w:pPr>
      <w:rPr>
        <w:rFonts w:ascii="Symbol" w:hAnsi="Symbol" w:hint="default"/>
      </w:rPr>
    </w:lvl>
    <w:lvl w:ilvl="7" w:tplc="04190003" w:tentative="1">
      <w:start w:val="1"/>
      <w:numFmt w:val="bullet"/>
      <w:lvlText w:val="o"/>
      <w:lvlJc w:val="left"/>
      <w:pPr>
        <w:ind w:left="8736" w:hanging="360"/>
      </w:pPr>
      <w:rPr>
        <w:rFonts w:ascii="Courier New" w:hAnsi="Courier New" w:cs="Courier New" w:hint="default"/>
      </w:rPr>
    </w:lvl>
    <w:lvl w:ilvl="8" w:tplc="04190005" w:tentative="1">
      <w:start w:val="1"/>
      <w:numFmt w:val="bullet"/>
      <w:lvlText w:val=""/>
      <w:lvlJc w:val="left"/>
      <w:pPr>
        <w:ind w:left="9456" w:hanging="360"/>
      </w:pPr>
      <w:rPr>
        <w:rFonts w:ascii="Wingdings" w:hAnsi="Wingdings" w:hint="default"/>
      </w:rPr>
    </w:lvl>
  </w:abstractNum>
  <w:abstractNum w:abstractNumId="16">
    <w:nsid w:val="21B26C2B"/>
    <w:multiLevelType w:val="hybridMultilevel"/>
    <w:tmpl w:val="1DD6E5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5E91DAD"/>
    <w:multiLevelType w:val="hybridMultilevel"/>
    <w:tmpl w:val="618A75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27535118"/>
    <w:multiLevelType w:val="hybridMultilevel"/>
    <w:tmpl w:val="A75E6F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28DC41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9EA2136"/>
    <w:multiLevelType w:val="hybridMultilevel"/>
    <w:tmpl w:val="BA087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B4002F"/>
    <w:multiLevelType w:val="multilevel"/>
    <w:tmpl w:val="F86E5160"/>
    <w:lvl w:ilvl="0">
      <w:start w:val="4"/>
      <w:numFmt w:val="decimal"/>
      <w:lvlText w:val="%1."/>
      <w:lvlJc w:val="left"/>
      <w:pPr>
        <w:tabs>
          <w:tab w:val="num" w:pos="360"/>
        </w:tabs>
        <w:ind w:left="360" w:hanging="360"/>
      </w:pPr>
      <w:rPr>
        <w:rFonts w:hint="default"/>
        <w:sz w:val="20"/>
        <w:szCs w:val="20"/>
      </w:rPr>
    </w:lvl>
    <w:lvl w:ilvl="1">
      <w:start w:val="1"/>
      <w:numFmt w:val="decimal"/>
      <w:suff w:val="space"/>
      <w:lvlText w:val="%2."/>
      <w:lvlJc w:val="left"/>
      <w:pPr>
        <w:ind w:left="0" w:firstLine="0"/>
      </w:pPr>
      <w:rPr>
        <w:rFonts w:ascii="Times New Roman" w:hAnsi="Times New Roman" w:cs="Times New Roman" w:hint="default"/>
        <w:sz w:val="24"/>
        <w:szCs w:val="24"/>
      </w:rPr>
    </w:lvl>
    <w:lvl w:ilvl="2">
      <w:start w:val="1"/>
      <w:numFmt w:val="decimal"/>
      <w:suff w:val="space"/>
      <w:lvlText w:val="1.%3."/>
      <w:lvlJc w:val="left"/>
      <w:pPr>
        <w:ind w:left="0" w:firstLine="0"/>
      </w:pPr>
      <w:rPr>
        <w:rFonts w:ascii="Times New Roman" w:hAnsi="Times New Roman" w:cs="Times New Roman" w:hint="default"/>
        <w:b w:val="0"/>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2BD07D90"/>
    <w:multiLevelType w:val="hybridMultilevel"/>
    <w:tmpl w:val="DB969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EEB1915"/>
    <w:multiLevelType w:val="hybridMultilevel"/>
    <w:tmpl w:val="C8D296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F174872"/>
    <w:multiLevelType w:val="hybridMultilevel"/>
    <w:tmpl w:val="0F6854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30014D75"/>
    <w:multiLevelType w:val="hybridMultilevel"/>
    <w:tmpl w:val="86C6EBBA"/>
    <w:lvl w:ilvl="0" w:tplc="04190001">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6">
    <w:nsid w:val="32774B7B"/>
    <w:multiLevelType w:val="multilevel"/>
    <w:tmpl w:val="D376014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bullet"/>
      <w:suff w:val="space"/>
      <w:lvlText w:val=""/>
      <w:lvlJc w:val="left"/>
      <w:pPr>
        <w:ind w:left="0" w:firstLine="425"/>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885464"/>
    <w:multiLevelType w:val="hybridMultilevel"/>
    <w:tmpl w:val="3E1AE608"/>
    <w:lvl w:ilvl="0" w:tplc="0419000F">
      <w:start w:val="1"/>
      <w:numFmt w:val="decimal"/>
      <w:lvlText w:val="%1."/>
      <w:lvlJc w:val="left"/>
      <w:pPr>
        <w:ind w:left="3553" w:hanging="360"/>
      </w:pPr>
    </w:lvl>
    <w:lvl w:ilvl="1" w:tplc="04190001">
      <w:start w:val="1"/>
      <w:numFmt w:val="bullet"/>
      <w:lvlText w:val=""/>
      <w:lvlJc w:val="left"/>
      <w:pPr>
        <w:ind w:left="4273" w:hanging="360"/>
      </w:pPr>
      <w:rPr>
        <w:rFonts w:ascii="Symbol" w:hAnsi="Symbol" w:hint="default"/>
      </w:rPr>
    </w:lvl>
    <w:lvl w:ilvl="2" w:tplc="0419001B">
      <w:start w:val="1"/>
      <w:numFmt w:val="lowerRoman"/>
      <w:lvlText w:val="%3."/>
      <w:lvlJc w:val="right"/>
      <w:pPr>
        <w:ind w:left="4993" w:hanging="180"/>
      </w:pPr>
    </w:lvl>
    <w:lvl w:ilvl="3" w:tplc="0419000F" w:tentative="1">
      <w:start w:val="1"/>
      <w:numFmt w:val="decimal"/>
      <w:lvlText w:val="%4."/>
      <w:lvlJc w:val="left"/>
      <w:pPr>
        <w:ind w:left="5713" w:hanging="360"/>
      </w:pPr>
    </w:lvl>
    <w:lvl w:ilvl="4" w:tplc="04190019" w:tentative="1">
      <w:start w:val="1"/>
      <w:numFmt w:val="lowerLetter"/>
      <w:lvlText w:val="%5."/>
      <w:lvlJc w:val="left"/>
      <w:pPr>
        <w:ind w:left="6433" w:hanging="360"/>
      </w:pPr>
    </w:lvl>
    <w:lvl w:ilvl="5" w:tplc="0419001B" w:tentative="1">
      <w:start w:val="1"/>
      <w:numFmt w:val="lowerRoman"/>
      <w:lvlText w:val="%6."/>
      <w:lvlJc w:val="right"/>
      <w:pPr>
        <w:ind w:left="7153" w:hanging="180"/>
      </w:pPr>
    </w:lvl>
    <w:lvl w:ilvl="6" w:tplc="0419000F" w:tentative="1">
      <w:start w:val="1"/>
      <w:numFmt w:val="decimal"/>
      <w:lvlText w:val="%7."/>
      <w:lvlJc w:val="left"/>
      <w:pPr>
        <w:ind w:left="7873" w:hanging="360"/>
      </w:pPr>
    </w:lvl>
    <w:lvl w:ilvl="7" w:tplc="04190019" w:tentative="1">
      <w:start w:val="1"/>
      <w:numFmt w:val="lowerLetter"/>
      <w:lvlText w:val="%8."/>
      <w:lvlJc w:val="left"/>
      <w:pPr>
        <w:ind w:left="8593" w:hanging="360"/>
      </w:pPr>
    </w:lvl>
    <w:lvl w:ilvl="8" w:tplc="0419001B" w:tentative="1">
      <w:start w:val="1"/>
      <w:numFmt w:val="lowerRoman"/>
      <w:lvlText w:val="%9."/>
      <w:lvlJc w:val="right"/>
      <w:pPr>
        <w:ind w:left="9313" w:hanging="180"/>
      </w:pPr>
    </w:lvl>
  </w:abstractNum>
  <w:abstractNum w:abstractNumId="28">
    <w:nsid w:val="38C477B8"/>
    <w:multiLevelType w:val="hybridMultilevel"/>
    <w:tmpl w:val="40324946"/>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9">
    <w:nsid w:val="3AA05B63"/>
    <w:multiLevelType w:val="hybridMultilevel"/>
    <w:tmpl w:val="6F5A58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AD6711B"/>
    <w:multiLevelType w:val="multilevel"/>
    <w:tmpl w:val="E782EF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915"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BBF5A4F"/>
    <w:multiLevelType w:val="multilevel"/>
    <w:tmpl w:val="6646F5E8"/>
    <w:lvl w:ilvl="0">
      <w:start w:val="1"/>
      <w:numFmt w:val="decimal"/>
      <w:lvlText w:val="%1."/>
      <w:lvlJc w:val="left"/>
      <w:pPr>
        <w:tabs>
          <w:tab w:val="num" w:pos="1680"/>
        </w:tabs>
        <w:ind w:left="1680" w:hanging="1140"/>
      </w:pPr>
      <w:rPr>
        <w:rFonts w:hint="default"/>
      </w:rPr>
    </w:lvl>
    <w:lvl w:ilvl="1">
      <w:start w:val="1"/>
      <w:numFmt w:val="decimal"/>
      <w:lvlText w:val="%1.%2."/>
      <w:lvlJc w:val="left"/>
      <w:pPr>
        <w:tabs>
          <w:tab w:val="num" w:pos="1680"/>
        </w:tabs>
        <w:ind w:left="1680" w:hanging="1140"/>
      </w:pPr>
      <w:rPr>
        <w:rFonts w:hint="default"/>
        <w:b w:val="0"/>
        <w:bCs w:val="0"/>
      </w:rPr>
    </w:lvl>
    <w:lvl w:ilvl="2">
      <w:start w:val="1"/>
      <w:numFmt w:val="decimal"/>
      <w:lvlText w:val="%1.%2.%3."/>
      <w:lvlJc w:val="left"/>
      <w:pPr>
        <w:tabs>
          <w:tab w:val="num" w:pos="2934"/>
        </w:tabs>
        <w:ind w:left="2934" w:hanging="1140"/>
      </w:pPr>
      <w:rPr>
        <w:rFonts w:hint="default"/>
      </w:rPr>
    </w:lvl>
    <w:lvl w:ilvl="3">
      <w:start w:val="1"/>
      <w:numFmt w:val="decimal"/>
      <w:lvlText w:val="%1.%2.%3.%4."/>
      <w:lvlJc w:val="left"/>
      <w:pPr>
        <w:tabs>
          <w:tab w:val="num" w:pos="3561"/>
        </w:tabs>
        <w:ind w:left="3561" w:hanging="1140"/>
      </w:pPr>
      <w:rPr>
        <w:rFonts w:hint="default"/>
      </w:rPr>
    </w:lvl>
    <w:lvl w:ilvl="4">
      <w:start w:val="1"/>
      <w:numFmt w:val="decimal"/>
      <w:lvlText w:val="%1.%2.%3.%4.%5."/>
      <w:lvlJc w:val="left"/>
      <w:pPr>
        <w:tabs>
          <w:tab w:val="num" w:pos="4188"/>
        </w:tabs>
        <w:ind w:left="4188" w:hanging="1140"/>
      </w:pPr>
      <w:rPr>
        <w:rFonts w:hint="default"/>
      </w:rPr>
    </w:lvl>
    <w:lvl w:ilvl="5">
      <w:start w:val="1"/>
      <w:numFmt w:val="decimal"/>
      <w:lvlText w:val="%1.%2.%3.%4.%5.%6."/>
      <w:lvlJc w:val="left"/>
      <w:pPr>
        <w:tabs>
          <w:tab w:val="num" w:pos="5115"/>
        </w:tabs>
        <w:ind w:left="5115" w:hanging="1440"/>
      </w:pPr>
      <w:rPr>
        <w:rFonts w:hint="default"/>
      </w:rPr>
    </w:lvl>
    <w:lvl w:ilvl="6">
      <w:start w:val="1"/>
      <w:numFmt w:val="decimal"/>
      <w:lvlText w:val="%1.%2.%3.%4.%5.%6.%7."/>
      <w:lvlJc w:val="left"/>
      <w:pPr>
        <w:tabs>
          <w:tab w:val="num" w:pos="5742"/>
        </w:tabs>
        <w:ind w:left="5742" w:hanging="1440"/>
      </w:pPr>
      <w:rPr>
        <w:rFonts w:hint="default"/>
      </w:rPr>
    </w:lvl>
    <w:lvl w:ilvl="7">
      <w:start w:val="1"/>
      <w:numFmt w:val="decimal"/>
      <w:lvlText w:val="%1.%2.%3.%4.%5.%6.%7.%8."/>
      <w:lvlJc w:val="left"/>
      <w:pPr>
        <w:tabs>
          <w:tab w:val="num" w:pos="6729"/>
        </w:tabs>
        <w:ind w:left="6729" w:hanging="1800"/>
      </w:pPr>
      <w:rPr>
        <w:rFonts w:hint="default"/>
      </w:rPr>
    </w:lvl>
    <w:lvl w:ilvl="8">
      <w:start w:val="1"/>
      <w:numFmt w:val="decimal"/>
      <w:lvlText w:val="%1.%2.%3.%4.%5.%6.%7.%8.%9."/>
      <w:lvlJc w:val="left"/>
      <w:pPr>
        <w:tabs>
          <w:tab w:val="num" w:pos="7356"/>
        </w:tabs>
        <w:ind w:left="7356" w:hanging="1800"/>
      </w:pPr>
      <w:rPr>
        <w:rFonts w:hint="default"/>
      </w:rPr>
    </w:lvl>
  </w:abstractNum>
  <w:abstractNum w:abstractNumId="32">
    <w:nsid w:val="3DFB7745"/>
    <w:multiLevelType w:val="hybridMultilevel"/>
    <w:tmpl w:val="E132BC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0BB0D18"/>
    <w:multiLevelType w:val="hybridMultilevel"/>
    <w:tmpl w:val="1D9AEB24"/>
    <w:lvl w:ilvl="0" w:tplc="3B3262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2EE6317"/>
    <w:multiLevelType w:val="hybridMultilevel"/>
    <w:tmpl w:val="4C605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34B4AC9"/>
    <w:multiLevelType w:val="multilevel"/>
    <w:tmpl w:val="A82C1A4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57F64B6"/>
    <w:multiLevelType w:val="hybridMultilevel"/>
    <w:tmpl w:val="D7789930"/>
    <w:lvl w:ilvl="0" w:tplc="3C76E7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5BE5BBC"/>
    <w:multiLevelType w:val="hybridMultilevel"/>
    <w:tmpl w:val="DD7C5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79266DB"/>
    <w:multiLevelType w:val="hybridMultilevel"/>
    <w:tmpl w:val="F738D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8BC2B28"/>
    <w:multiLevelType w:val="hybridMultilevel"/>
    <w:tmpl w:val="D25226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49F86D48"/>
    <w:multiLevelType w:val="multilevel"/>
    <w:tmpl w:val="8E0CECB6"/>
    <w:lvl w:ilvl="0">
      <w:start w:val="34"/>
      <w:numFmt w:val="decimal"/>
      <w:suff w:val="space"/>
      <w:lvlText w:val="%1."/>
      <w:lvlJc w:val="left"/>
      <w:pPr>
        <w:ind w:left="540" w:hanging="540"/>
      </w:pPr>
      <w:rPr>
        <w:rFonts w:hint="default"/>
        <w:b/>
      </w:rPr>
    </w:lvl>
    <w:lvl w:ilvl="1">
      <w:start w:val="1"/>
      <w:numFmt w:val="decimal"/>
      <w:lvlText w:val="%1.%2."/>
      <w:lvlJc w:val="left"/>
      <w:pPr>
        <w:ind w:left="1080" w:hanging="540"/>
      </w:pPr>
      <w:rPr>
        <w:rFonts w:hint="default"/>
      </w:rPr>
    </w:lvl>
    <w:lvl w:ilvl="2">
      <w:start w:val="2"/>
      <w:numFmt w:val="decimal"/>
      <w:lvlRestart w:val="1"/>
      <w:suff w:val="space"/>
      <w:lvlText w:val="%3."/>
      <w:lvlJc w:val="left"/>
      <w:pPr>
        <w:ind w:left="363" w:hanging="363"/>
      </w:pPr>
      <w:rPr>
        <w:rFonts w:hint="default"/>
        <w:b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4B820A0F"/>
    <w:multiLevelType w:val="hybridMultilevel"/>
    <w:tmpl w:val="05F29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C115B3E"/>
    <w:multiLevelType w:val="hybridMultilevel"/>
    <w:tmpl w:val="10029860"/>
    <w:lvl w:ilvl="0" w:tplc="4E00D7A6">
      <w:start w:val="1"/>
      <w:numFmt w:val="decimal"/>
      <w:suff w:val="space"/>
      <w:lvlText w:val="4.1.%1."/>
      <w:lvlJc w:val="left"/>
      <w:pPr>
        <w:ind w:left="1277" w:firstLine="0"/>
      </w:pPr>
      <w:rPr>
        <w:rFonts w:hint="default"/>
        <w:b w:val="0"/>
        <w:i w:val="0"/>
        <w:color w:val="auto"/>
      </w:rPr>
    </w:lvl>
    <w:lvl w:ilvl="1" w:tplc="DD709F72">
      <w:start w:val="45"/>
      <w:numFmt w:val="decimal"/>
      <w:lvlText w:val="%2."/>
      <w:lvlJc w:val="left"/>
      <w:pPr>
        <w:tabs>
          <w:tab w:val="num" w:pos="2947"/>
        </w:tabs>
        <w:ind w:left="2947" w:hanging="705"/>
      </w:pPr>
      <w:rPr>
        <w:rFonts w:hint="default"/>
      </w:rPr>
    </w:lvl>
    <w:lvl w:ilvl="2" w:tplc="0419001B">
      <w:start w:val="1"/>
      <w:numFmt w:val="lowerRoman"/>
      <w:lvlText w:val="%3."/>
      <w:lvlJc w:val="right"/>
      <w:pPr>
        <w:tabs>
          <w:tab w:val="num" w:pos="3322"/>
        </w:tabs>
        <w:ind w:left="3322" w:hanging="180"/>
      </w:pPr>
    </w:lvl>
    <w:lvl w:ilvl="3" w:tplc="7E3A0DD6">
      <w:start w:val="1"/>
      <w:numFmt w:val="decimal"/>
      <w:suff w:val="space"/>
      <w:lvlText w:val="%4."/>
      <w:lvlJc w:val="left"/>
      <w:pPr>
        <w:ind w:left="0" w:firstLine="0"/>
      </w:pPr>
      <w:rPr>
        <w:rFonts w:hint="default"/>
      </w:rPr>
    </w:lvl>
    <w:lvl w:ilvl="4" w:tplc="04190019">
      <w:start w:val="1"/>
      <w:numFmt w:val="lowerLetter"/>
      <w:lvlText w:val="%5."/>
      <w:lvlJc w:val="left"/>
      <w:pPr>
        <w:tabs>
          <w:tab w:val="num" w:pos="4762"/>
        </w:tabs>
        <w:ind w:left="4762" w:hanging="360"/>
      </w:pPr>
    </w:lvl>
    <w:lvl w:ilvl="5" w:tplc="0419001B">
      <w:start w:val="1"/>
      <w:numFmt w:val="lowerRoman"/>
      <w:lvlText w:val="%6."/>
      <w:lvlJc w:val="right"/>
      <w:pPr>
        <w:tabs>
          <w:tab w:val="num" w:pos="5482"/>
        </w:tabs>
        <w:ind w:left="5482" w:hanging="180"/>
      </w:pPr>
    </w:lvl>
    <w:lvl w:ilvl="6" w:tplc="0419000F">
      <w:start w:val="1"/>
      <w:numFmt w:val="decimal"/>
      <w:lvlText w:val="%7."/>
      <w:lvlJc w:val="left"/>
      <w:pPr>
        <w:tabs>
          <w:tab w:val="num" w:pos="6202"/>
        </w:tabs>
        <w:ind w:left="6202" w:hanging="360"/>
      </w:pPr>
    </w:lvl>
    <w:lvl w:ilvl="7" w:tplc="04190019">
      <w:start w:val="1"/>
      <w:numFmt w:val="lowerLetter"/>
      <w:lvlText w:val="%8."/>
      <w:lvlJc w:val="left"/>
      <w:pPr>
        <w:tabs>
          <w:tab w:val="num" w:pos="6922"/>
        </w:tabs>
        <w:ind w:left="6922" w:hanging="360"/>
      </w:pPr>
    </w:lvl>
    <w:lvl w:ilvl="8" w:tplc="0419001B" w:tentative="1">
      <w:start w:val="1"/>
      <w:numFmt w:val="lowerRoman"/>
      <w:lvlText w:val="%9."/>
      <w:lvlJc w:val="right"/>
      <w:pPr>
        <w:tabs>
          <w:tab w:val="num" w:pos="7642"/>
        </w:tabs>
        <w:ind w:left="7642" w:hanging="180"/>
      </w:pPr>
    </w:lvl>
  </w:abstractNum>
  <w:abstractNum w:abstractNumId="43">
    <w:nsid w:val="4D4C1F83"/>
    <w:multiLevelType w:val="hybridMultilevel"/>
    <w:tmpl w:val="36F82502"/>
    <w:lvl w:ilvl="0" w:tplc="04190001">
      <w:start w:val="1"/>
      <w:numFmt w:val="bullet"/>
      <w:lvlText w:val=""/>
      <w:lvlJc w:val="left"/>
      <w:pPr>
        <w:tabs>
          <w:tab w:val="num" w:pos="397"/>
        </w:tabs>
        <w:ind w:left="397" w:hanging="37"/>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520A1E17"/>
    <w:multiLevelType w:val="hybridMultilevel"/>
    <w:tmpl w:val="8D464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2FD70A8"/>
    <w:multiLevelType w:val="hybridMultilevel"/>
    <w:tmpl w:val="5240E1D0"/>
    <w:lvl w:ilvl="0" w:tplc="315ABAD0">
      <w:start w:val="1"/>
      <w:numFmt w:val="bullet"/>
      <w:suff w:val="space"/>
      <w:lvlText w:val=""/>
      <w:lvlJc w:val="left"/>
      <w:pPr>
        <w:ind w:left="48" w:firstLine="426"/>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46">
    <w:nsid w:val="535B0008"/>
    <w:multiLevelType w:val="hybridMultilevel"/>
    <w:tmpl w:val="F83EF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4CE1E7D"/>
    <w:multiLevelType w:val="hybridMultilevel"/>
    <w:tmpl w:val="92A2C0AE"/>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48">
    <w:nsid w:val="57B8059F"/>
    <w:multiLevelType w:val="hybridMultilevel"/>
    <w:tmpl w:val="B37C284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819773B"/>
    <w:multiLevelType w:val="multilevel"/>
    <w:tmpl w:val="099AC794"/>
    <w:lvl w:ilvl="0">
      <w:start w:val="1"/>
      <w:numFmt w:val="none"/>
      <w:suff w:val="nothing"/>
      <w:lvlText w:val=""/>
      <w:lvlJc w:val="center"/>
      <w:pPr>
        <w:ind w:left="-288" w:firstLine="288"/>
      </w:pPr>
      <w:rPr>
        <w:rFonts w:hint="default"/>
      </w:rPr>
    </w:lvl>
    <w:lvl w:ilvl="1">
      <w:start w:val="1"/>
      <w:numFmt w:val="decimal"/>
      <w:lvlText w:val="%2."/>
      <w:lvlJc w:val="left"/>
      <w:pPr>
        <w:tabs>
          <w:tab w:val="num" w:pos="72"/>
        </w:tabs>
        <w:ind w:left="-288"/>
      </w:pPr>
      <w:rPr>
        <w:rFonts w:hint="default"/>
      </w:rPr>
    </w:lvl>
    <w:lvl w:ilvl="2">
      <w:start w:val="1"/>
      <w:numFmt w:val="decimal"/>
      <w:lvlText w:val="%1%2.%3."/>
      <w:lvlJc w:val="left"/>
      <w:pPr>
        <w:tabs>
          <w:tab w:val="num" w:pos="716"/>
        </w:tabs>
        <w:ind w:left="-4"/>
      </w:pPr>
      <w:rPr>
        <w:rFonts w:hint="default"/>
      </w:rPr>
    </w:lvl>
    <w:lvl w:ilvl="3">
      <w:start w:val="1"/>
      <w:numFmt w:val="decimal"/>
      <w:lvlText w:val="%1%2.%3.%4."/>
      <w:lvlJc w:val="left"/>
      <w:pPr>
        <w:tabs>
          <w:tab w:val="num" w:pos="1359"/>
        </w:tabs>
        <w:ind w:left="279"/>
      </w:pPr>
      <w:rPr>
        <w:rFonts w:hint="default"/>
      </w:rPr>
    </w:lvl>
    <w:lvl w:ilvl="4">
      <w:start w:val="1"/>
      <w:numFmt w:val="decimal"/>
      <w:lvlText w:val="%1%2.%3.%4.%5."/>
      <w:lvlJc w:val="left"/>
      <w:pPr>
        <w:tabs>
          <w:tab w:val="num" w:pos="2592"/>
        </w:tabs>
        <w:ind w:left="1944" w:hanging="792"/>
      </w:pPr>
      <w:rPr>
        <w:rFonts w:hint="default"/>
      </w:rPr>
    </w:lvl>
    <w:lvl w:ilvl="5">
      <w:start w:val="1"/>
      <w:numFmt w:val="decimal"/>
      <w:lvlText w:val="%1%2.%3.%4.%5.%6."/>
      <w:lvlJc w:val="left"/>
      <w:pPr>
        <w:tabs>
          <w:tab w:val="num" w:pos="2952"/>
        </w:tabs>
        <w:ind w:left="2448" w:hanging="936"/>
      </w:pPr>
      <w:rPr>
        <w:rFonts w:hint="default"/>
      </w:rPr>
    </w:lvl>
    <w:lvl w:ilvl="6">
      <w:start w:val="1"/>
      <w:numFmt w:val="decimal"/>
      <w:lvlText w:val="%1%2.%3.%4.%5.%6.%7."/>
      <w:lvlJc w:val="left"/>
      <w:pPr>
        <w:tabs>
          <w:tab w:val="num" w:pos="3672"/>
        </w:tabs>
        <w:ind w:left="2952" w:hanging="1080"/>
      </w:pPr>
      <w:rPr>
        <w:rFonts w:hint="default"/>
      </w:rPr>
    </w:lvl>
    <w:lvl w:ilvl="7">
      <w:start w:val="1"/>
      <w:numFmt w:val="decimal"/>
      <w:lvlText w:val="%1%2.%3.%4.%5.%6.%7.%8."/>
      <w:lvlJc w:val="left"/>
      <w:pPr>
        <w:tabs>
          <w:tab w:val="num" w:pos="4032"/>
        </w:tabs>
        <w:ind w:left="3456" w:hanging="1224"/>
      </w:pPr>
      <w:rPr>
        <w:rFonts w:hint="default"/>
      </w:rPr>
    </w:lvl>
    <w:lvl w:ilvl="8">
      <w:start w:val="1"/>
      <w:numFmt w:val="decimal"/>
      <w:lvlText w:val="%1%2.%3.%4.%5.%6.%7.%8.%9."/>
      <w:lvlJc w:val="left"/>
      <w:pPr>
        <w:tabs>
          <w:tab w:val="num" w:pos="4752"/>
        </w:tabs>
        <w:ind w:left="4032" w:hanging="1440"/>
      </w:pPr>
      <w:rPr>
        <w:rFonts w:hint="default"/>
      </w:rPr>
    </w:lvl>
  </w:abstractNum>
  <w:abstractNum w:abstractNumId="50">
    <w:nsid w:val="5BC85D24"/>
    <w:multiLevelType w:val="hybridMultilevel"/>
    <w:tmpl w:val="08283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0B71466"/>
    <w:multiLevelType w:val="hybridMultilevel"/>
    <w:tmpl w:val="116A8C1C"/>
    <w:lvl w:ilvl="0" w:tplc="679A135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610D0E26"/>
    <w:multiLevelType w:val="multilevel"/>
    <w:tmpl w:val="F5B0059C"/>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53">
    <w:nsid w:val="63B138D3"/>
    <w:multiLevelType w:val="hybridMultilevel"/>
    <w:tmpl w:val="86E8D760"/>
    <w:lvl w:ilvl="0" w:tplc="32F2B3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9942828"/>
    <w:multiLevelType w:val="hybridMultilevel"/>
    <w:tmpl w:val="A3081A14"/>
    <w:lvl w:ilvl="0" w:tplc="C61A47D8">
      <w:start w:val="1"/>
      <w:numFmt w:val="bullet"/>
      <w:lvlText w:val="-"/>
      <w:lvlJc w:val="left"/>
      <w:pPr>
        <w:ind w:left="0" w:firstLine="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69FB1332"/>
    <w:multiLevelType w:val="hybridMultilevel"/>
    <w:tmpl w:val="0EF4FD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nsid w:val="6E6729C3"/>
    <w:multiLevelType w:val="hybridMultilevel"/>
    <w:tmpl w:val="C5D06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06E6E9D"/>
    <w:multiLevelType w:val="hybridMultilevel"/>
    <w:tmpl w:val="8F52CF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77F07A70"/>
    <w:multiLevelType w:val="multilevel"/>
    <w:tmpl w:val="2B44248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7C396809"/>
    <w:multiLevelType w:val="hybridMultilevel"/>
    <w:tmpl w:val="CD00FC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1">
    <w:nsid w:val="7DB02A0F"/>
    <w:multiLevelType w:val="hybridMultilevel"/>
    <w:tmpl w:val="565C7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0"/>
  </w:num>
  <w:num w:numId="3">
    <w:abstractNumId w:val="14"/>
  </w:num>
  <w:num w:numId="4">
    <w:abstractNumId w:val="33"/>
  </w:num>
  <w:num w:numId="5">
    <w:abstractNumId w:val="4"/>
  </w:num>
  <w:num w:numId="6">
    <w:abstractNumId w:val="25"/>
  </w:num>
  <w:num w:numId="7">
    <w:abstractNumId w:val="29"/>
  </w:num>
  <w:num w:numId="8">
    <w:abstractNumId w:val="51"/>
  </w:num>
  <w:num w:numId="9">
    <w:abstractNumId w:val="15"/>
  </w:num>
  <w:num w:numId="10">
    <w:abstractNumId w:val="35"/>
  </w:num>
  <w:num w:numId="11">
    <w:abstractNumId w:val="32"/>
  </w:num>
  <w:num w:numId="12">
    <w:abstractNumId w:val="19"/>
  </w:num>
  <w:num w:numId="13">
    <w:abstractNumId w:val="12"/>
  </w:num>
  <w:num w:numId="14">
    <w:abstractNumId w:val="42"/>
  </w:num>
  <w:num w:numId="15">
    <w:abstractNumId w:val="21"/>
  </w:num>
  <w:num w:numId="16">
    <w:abstractNumId w:val="59"/>
  </w:num>
  <w:num w:numId="17">
    <w:abstractNumId w:val="45"/>
  </w:num>
  <w:num w:numId="18">
    <w:abstractNumId w:val="26"/>
  </w:num>
  <w:num w:numId="19">
    <w:abstractNumId w:val="44"/>
  </w:num>
  <w:num w:numId="20">
    <w:abstractNumId w:val="36"/>
  </w:num>
  <w:num w:numId="21">
    <w:abstractNumId w:val="9"/>
  </w:num>
  <w:num w:numId="22">
    <w:abstractNumId w:val="28"/>
  </w:num>
  <w:num w:numId="23">
    <w:abstractNumId w:val="41"/>
  </w:num>
  <w:num w:numId="24">
    <w:abstractNumId w:val="2"/>
  </w:num>
  <w:num w:numId="25">
    <w:abstractNumId w:val="46"/>
  </w:num>
  <w:num w:numId="26">
    <w:abstractNumId w:val="38"/>
  </w:num>
  <w:num w:numId="27">
    <w:abstractNumId w:val="43"/>
  </w:num>
  <w:num w:numId="28">
    <w:abstractNumId w:val="22"/>
  </w:num>
  <w:num w:numId="29">
    <w:abstractNumId w:val="34"/>
  </w:num>
  <w:num w:numId="30">
    <w:abstractNumId w:val="50"/>
  </w:num>
  <w:num w:numId="31">
    <w:abstractNumId w:val="20"/>
  </w:num>
  <w:num w:numId="32">
    <w:abstractNumId w:val="3"/>
  </w:num>
  <w:num w:numId="33">
    <w:abstractNumId w:val="16"/>
  </w:num>
  <w:num w:numId="34">
    <w:abstractNumId w:val="18"/>
  </w:num>
  <w:num w:numId="35">
    <w:abstractNumId w:val="55"/>
  </w:num>
  <w:num w:numId="36">
    <w:abstractNumId w:val="8"/>
  </w:num>
  <w:num w:numId="37">
    <w:abstractNumId w:val="39"/>
  </w:num>
  <w:num w:numId="38">
    <w:abstractNumId w:val="24"/>
  </w:num>
  <w:num w:numId="39">
    <w:abstractNumId w:val="11"/>
  </w:num>
  <w:num w:numId="40">
    <w:abstractNumId w:val="56"/>
  </w:num>
  <w:num w:numId="41">
    <w:abstractNumId w:val="60"/>
  </w:num>
  <w:num w:numId="42">
    <w:abstractNumId w:val="6"/>
  </w:num>
  <w:num w:numId="43">
    <w:abstractNumId w:val="10"/>
  </w:num>
  <w:num w:numId="44">
    <w:abstractNumId w:val="7"/>
  </w:num>
  <w:num w:numId="45">
    <w:abstractNumId w:val="61"/>
  </w:num>
  <w:num w:numId="46">
    <w:abstractNumId w:val="17"/>
  </w:num>
  <w:num w:numId="47">
    <w:abstractNumId w:val="47"/>
  </w:num>
  <w:num w:numId="48">
    <w:abstractNumId w:val="52"/>
  </w:num>
  <w:num w:numId="49">
    <w:abstractNumId w:val="1"/>
  </w:num>
  <w:num w:numId="50">
    <w:abstractNumId w:val="57"/>
  </w:num>
  <w:num w:numId="51">
    <w:abstractNumId w:val="58"/>
  </w:num>
  <w:num w:numId="52">
    <w:abstractNumId w:val="23"/>
  </w:num>
  <w:num w:numId="53">
    <w:abstractNumId w:val="49"/>
  </w:num>
  <w:num w:numId="54">
    <w:abstractNumId w:val="40"/>
  </w:num>
  <w:num w:numId="55">
    <w:abstractNumId w:val="53"/>
  </w:num>
  <w:num w:numId="56">
    <w:abstractNumId w:val="5"/>
  </w:num>
  <w:num w:numId="57">
    <w:abstractNumId w:val="27"/>
  </w:num>
  <w:num w:numId="58">
    <w:abstractNumId w:val="37"/>
  </w:num>
  <w:num w:numId="59">
    <w:abstractNumId w:val="13"/>
  </w:num>
  <w:num w:numId="60">
    <w:abstractNumId w:val="54"/>
  </w:num>
  <w:num w:numId="61">
    <w:abstractNumId w:val="31"/>
  </w:num>
  <w:num w:numId="62">
    <w:abstractNumId w:val="48"/>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урамшин Азат Ринатович">
    <w15:presenceInfo w15:providerId="AD" w15:userId="S-1-5-21-438639274-1736676612-2463291260-118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E7A"/>
    <w:rsid w:val="00002B9C"/>
    <w:rsid w:val="00006BDE"/>
    <w:rsid w:val="000173B2"/>
    <w:rsid w:val="00032A21"/>
    <w:rsid w:val="00061A63"/>
    <w:rsid w:val="00071D62"/>
    <w:rsid w:val="000824AE"/>
    <w:rsid w:val="00083727"/>
    <w:rsid w:val="00083DBD"/>
    <w:rsid w:val="00090476"/>
    <w:rsid w:val="00092748"/>
    <w:rsid w:val="00097AE2"/>
    <w:rsid w:val="000A0C87"/>
    <w:rsid w:val="000B788C"/>
    <w:rsid w:val="000C23D8"/>
    <w:rsid w:val="000E242E"/>
    <w:rsid w:val="000E2655"/>
    <w:rsid w:val="000E544E"/>
    <w:rsid w:val="001017DA"/>
    <w:rsid w:val="001151A3"/>
    <w:rsid w:val="001155AD"/>
    <w:rsid w:val="00116DAB"/>
    <w:rsid w:val="0012249C"/>
    <w:rsid w:val="00125BC7"/>
    <w:rsid w:val="00133F1F"/>
    <w:rsid w:val="00144730"/>
    <w:rsid w:val="00170350"/>
    <w:rsid w:val="00174144"/>
    <w:rsid w:val="00174F7D"/>
    <w:rsid w:val="0018287B"/>
    <w:rsid w:val="00182E10"/>
    <w:rsid w:val="0019067F"/>
    <w:rsid w:val="001952A0"/>
    <w:rsid w:val="001A261A"/>
    <w:rsid w:val="001B2100"/>
    <w:rsid w:val="001B2F27"/>
    <w:rsid w:val="001C05D3"/>
    <w:rsid w:val="001C3A82"/>
    <w:rsid w:val="001F1EDD"/>
    <w:rsid w:val="001F28C7"/>
    <w:rsid w:val="00202493"/>
    <w:rsid w:val="0022043A"/>
    <w:rsid w:val="002208BD"/>
    <w:rsid w:val="00221A3F"/>
    <w:rsid w:val="002316A4"/>
    <w:rsid w:val="00231D80"/>
    <w:rsid w:val="00235DA7"/>
    <w:rsid w:val="00237869"/>
    <w:rsid w:val="002404B1"/>
    <w:rsid w:val="00251146"/>
    <w:rsid w:val="00251604"/>
    <w:rsid w:val="002617B0"/>
    <w:rsid w:val="00262A84"/>
    <w:rsid w:val="00266825"/>
    <w:rsid w:val="00266FDF"/>
    <w:rsid w:val="00270A03"/>
    <w:rsid w:val="00272ADA"/>
    <w:rsid w:val="002836E1"/>
    <w:rsid w:val="00297E5B"/>
    <w:rsid w:val="002A08EF"/>
    <w:rsid w:val="002A7777"/>
    <w:rsid w:val="002B13F1"/>
    <w:rsid w:val="002B1D5D"/>
    <w:rsid w:val="002C12C3"/>
    <w:rsid w:val="002C7D05"/>
    <w:rsid w:val="002E1073"/>
    <w:rsid w:val="002F6827"/>
    <w:rsid w:val="002F7A13"/>
    <w:rsid w:val="00304A5D"/>
    <w:rsid w:val="00344C04"/>
    <w:rsid w:val="00354190"/>
    <w:rsid w:val="003658B7"/>
    <w:rsid w:val="0038674B"/>
    <w:rsid w:val="003A5928"/>
    <w:rsid w:val="003A656B"/>
    <w:rsid w:val="003B0909"/>
    <w:rsid w:val="003B561B"/>
    <w:rsid w:val="003B63EC"/>
    <w:rsid w:val="003C282E"/>
    <w:rsid w:val="003C30ED"/>
    <w:rsid w:val="003D245F"/>
    <w:rsid w:val="003D417C"/>
    <w:rsid w:val="003D44C1"/>
    <w:rsid w:val="003D71DE"/>
    <w:rsid w:val="003E7FD6"/>
    <w:rsid w:val="003F3BFC"/>
    <w:rsid w:val="00404744"/>
    <w:rsid w:val="00407972"/>
    <w:rsid w:val="00413F50"/>
    <w:rsid w:val="004171EC"/>
    <w:rsid w:val="00421EF9"/>
    <w:rsid w:val="0042260F"/>
    <w:rsid w:val="00432A4E"/>
    <w:rsid w:val="00434268"/>
    <w:rsid w:val="00441F6E"/>
    <w:rsid w:val="004449F8"/>
    <w:rsid w:val="00450744"/>
    <w:rsid w:val="00451644"/>
    <w:rsid w:val="00457D98"/>
    <w:rsid w:val="00465858"/>
    <w:rsid w:val="00466D9E"/>
    <w:rsid w:val="00467E26"/>
    <w:rsid w:val="00472833"/>
    <w:rsid w:val="00486FD9"/>
    <w:rsid w:val="00492577"/>
    <w:rsid w:val="00493955"/>
    <w:rsid w:val="004951CB"/>
    <w:rsid w:val="004A1277"/>
    <w:rsid w:val="004A77FC"/>
    <w:rsid w:val="004B3017"/>
    <w:rsid w:val="004B34C2"/>
    <w:rsid w:val="004B3B88"/>
    <w:rsid w:val="004B4AA5"/>
    <w:rsid w:val="004D03D2"/>
    <w:rsid w:val="004D5A8E"/>
    <w:rsid w:val="004D664F"/>
    <w:rsid w:val="004E1FE9"/>
    <w:rsid w:val="004E4F23"/>
    <w:rsid w:val="00504D00"/>
    <w:rsid w:val="0050627B"/>
    <w:rsid w:val="00510E9C"/>
    <w:rsid w:val="005236DF"/>
    <w:rsid w:val="005531ED"/>
    <w:rsid w:val="00555C09"/>
    <w:rsid w:val="00566521"/>
    <w:rsid w:val="005708BC"/>
    <w:rsid w:val="00574EF4"/>
    <w:rsid w:val="00574FB9"/>
    <w:rsid w:val="00583D0B"/>
    <w:rsid w:val="0059488A"/>
    <w:rsid w:val="005A0AB8"/>
    <w:rsid w:val="005A2C05"/>
    <w:rsid w:val="005B0B5D"/>
    <w:rsid w:val="005D1C7A"/>
    <w:rsid w:val="005E5E06"/>
    <w:rsid w:val="00601308"/>
    <w:rsid w:val="0061471D"/>
    <w:rsid w:val="00623136"/>
    <w:rsid w:val="0063700A"/>
    <w:rsid w:val="006401AC"/>
    <w:rsid w:val="006602EC"/>
    <w:rsid w:val="0068737F"/>
    <w:rsid w:val="00691888"/>
    <w:rsid w:val="0069376C"/>
    <w:rsid w:val="00693AEC"/>
    <w:rsid w:val="006A1754"/>
    <w:rsid w:val="006A3F6E"/>
    <w:rsid w:val="006B47DB"/>
    <w:rsid w:val="006B7D65"/>
    <w:rsid w:val="006C058F"/>
    <w:rsid w:val="006D438E"/>
    <w:rsid w:val="006E0B25"/>
    <w:rsid w:val="006E1186"/>
    <w:rsid w:val="006F2D27"/>
    <w:rsid w:val="006F4A50"/>
    <w:rsid w:val="0070429E"/>
    <w:rsid w:val="00711FE8"/>
    <w:rsid w:val="0071444F"/>
    <w:rsid w:val="00722EE5"/>
    <w:rsid w:val="007245DB"/>
    <w:rsid w:val="00725290"/>
    <w:rsid w:val="007269C4"/>
    <w:rsid w:val="007439FC"/>
    <w:rsid w:val="00744AAB"/>
    <w:rsid w:val="00746FA9"/>
    <w:rsid w:val="00753D5E"/>
    <w:rsid w:val="00754D7E"/>
    <w:rsid w:val="00756455"/>
    <w:rsid w:val="00757FF5"/>
    <w:rsid w:val="00761335"/>
    <w:rsid w:val="00763E57"/>
    <w:rsid w:val="007722A7"/>
    <w:rsid w:val="0077450F"/>
    <w:rsid w:val="007800CA"/>
    <w:rsid w:val="00794062"/>
    <w:rsid w:val="00794813"/>
    <w:rsid w:val="007B2D7D"/>
    <w:rsid w:val="007B4256"/>
    <w:rsid w:val="007C50D0"/>
    <w:rsid w:val="007D73B4"/>
    <w:rsid w:val="007D751B"/>
    <w:rsid w:val="007E73B2"/>
    <w:rsid w:val="007F0316"/>
    <w:rsid w:val="007F405C"/>
    <w:rsid w:val="00802246"/>
    <w:rsid w:val="00811D96"/>
    <w:rsid w:val="00814149"/>
    <w:rsid w:val="0081491D"/>
    <w:rsid w:val="00817659"/>
    <w:rsid w:val="0083160A"/>
    <w:rsid w:val="008320DA"/>
    <w:rsid w:val="008433AB"/>
    <w:rsid w:val="00864884"/>
    <w:rsid w:val="008654C7"/>
    <w:rsid w:val="00884466"/>
    <w:rsid w:val="0089135A"/>
    <w:rsid w:val="008A32ED"/>
    <w:rsid w:val="008B7C4B"/>
    <w:rsid w:val="008D0BE8"/>
    <w:rsid w:val="008D0CF8"/>
    <w:rsid w:val="008E0A85"/>
    <w:rsid w:val="008E128E"/>
    <w:rsid w:val="00913B00"/>
    <w:rsid w:val="00921A36"/>
    <w:rsid w:val="00930494"/>
    <w:rsid w:val="00930578"/>
    <w:rsid w:val="00933CD0"/>
    <w:rsid w:val="00933D3A"/>
    <w:rsid w:val="009357D6"/>
    <w:rsid w:val="009455DD"/>
    <w:rsid w:val="00950AE6"/>
    <w:rsid w:val="0096311A"/>
    <w:rsid w:val="00966070"/>
    <w:rsid w:val="0096618C"/>
    <w:rsid w:val="00972206"/>
    <w:rsid w:val="00980369"/>
    <w:rsid w:val="00992CC7"/>
    <w:rsid w:val="009A2D46"/>
    <w:rsid w:val="009B29FA"/>
    <w:rsid w:val="009C5F8A"/>
    <w:rsid w:val="009D1211"/>
    <w:rsid w:val="009D32EF"/>
    <w:rsid w:val="009D58F6"/>
    <w:rsid w:val="009D66FF"/>
    <w:rsid w:val="009E4710"/>
    <w:rsid w:val="009E579C"/>
    <w:rsid w:val="009E6593"/>
    <w:rsid w:val="009F2377"/>
    <w:rsid w:val="009F3324"/>
    <w:rsid w:val="009F523D"/>
    <w:rsid w:val="009F5B09"/>
    <w:rsid w:val="00A04CA2"/>
    <w:rsid w:val="00A113C8"/>
    <w:rsid w:val="00A32885"/>
    <w:rsid w:val="00A5668D"/>
    <w:rsid w:val="00A57081"/>
    <w:rsid w:val="00A75B1A"/>
    <w:rsid w:val="00A7688B"/>
    <w:rsid w:val="00A80C58"/>
    <w:rsid w:val="00A83309"/>
    <w:rsid w:val="00A85A3B"/>
    <w:rsid w:val="00AA115C"/>
    <w:rsid w:val="00AA1678"/>
    <w:rsid w:val="00AA2DB9"/>
    <w:rsid w:val="00AB3EC1"/>
    <w:rsid w:val="00AC2F0A"/>
    <w:rsid w:val="00AD2258"/>
    <w:rsid w:val="00AD68DB"/>
    <w:rsid w:val="00AE0B5A"/>
    <w:rsid w:val="00B13C72"/>
    <w:rsid w:val="00B1773E"/>
    <w:rsid w:val="00B36120"/>
    <w:rsid w:val="00B44795"/>
    <w:rsid w:val="00B47341"/>
    <w:rsid w:val="00B5112B"/>
    <w:rsid w:val="00B55225"/>
    <w:rsid w:val="00B7204C"/>
    <w:rsid w:val="00B72A96"/>
    <w:rsid w:val="00B72B00"/>
    <w:rsid w:val="00B91423"/>
    <w:rsid w:val="00BA37C0"/>
    <w:rsid w:val="00BA40C1"/>
    <w:rsid w:val="00BA487B"/>
    <w:rsid w:val="00BB2E7A"/>
    <w:rsid w:val="00BD1C8D"/>
    <w:rsid w:val="00BD1D93"/>
    <w:rsid w:val="00BD3845"/>
    <w:rsid w:val="00BF6761"/>
    <w:rsid w:val="00C0449E"/>
    <w:rsid w:val="00C1029A"/>
    <w:rsid w:val="00C207E6"/>
    <w:rsid w:val="00C20CEB"/>
    <w:rsid w:val="00C235F1"/>
    <w:rsid w:val="00C23C61"/>
    <w:rsid w:val="00C2472C"/>
    <w:rsid w:val="00C45821"/>
    <w:rsid w:val="00C550FA"/>
    <w:rsid w:val="00C67ACF"/>
    <w:rsid w:val="00C8470E"/>
    <w:rsid w:val="00C86174"/>
    <w:rsid w:val="00C92CF3"/>
    <w:rsid w:val="00C94931"/>
    <w:rsid w:val="00CA1192"/>
    <w:rsid w:val="00CC5FE7"/>
    <w:rsid w:val="00CC643C"/>
    <w:rsid w:val="00CD10CB"/>
    <w:rsid w:val="00CD1AB7"/>
    <w:rsid w:val="00CD3D9C"/>
    <w:rsid w:val="00CE276F"/>
    <w:rsid w:val="00CF47EF"/>
    <w:rsid w:val="00D1089E"/>
    <w:rsid w:val="00D13119"/>
    <w:rsid w:val="00D30583"/>
    <w:rsid w:val="00D3287A"/>
    <w:rsid w:val="00D4622A"/>
    <w:rsid w:val="00D65167"/>
    <w:rsid w:val="00D86858"/>
    <w:rsid w:val="00D87681"/>
    <w:rsid w:val="00D901F8"/>
    <w:rsid w:val="00D90F54"/>
    <w:rsid w:val="00DA4C8F"/>
    <w:rsid w:val="00DC64D5"/>
    <w:rsid w:val="00DC6EA0"/>
    <w:rsid w:val="00DD23E2"/>
    <w:rsid w:val="00DD280B"/>
    <w:rsid w:val="00DD308B"/>
    <w:rsid w:val="00DD79FB"/>
    <w:rsid w:val="00DE28C6"/>
    <w:rsid w:val="00DE2F1F"/>
    <w:rsid w:val="00DE2F36"/>
    <w:rsid w:val="00DE67C3"/>
    <w:rsid w:val="00DE6E14"/>
    <w:rsid w:val="00DF0425"/>
    <w:rsid w:val="00DF6A75"/>
    <w:rsid w:val="00E01A21"/>
    <w:rsid w:val="00E10CFC"/>
    <w:rsid w:val="00E161A7"/>
    <w:rsid w:val="00E22296"/>
    <w:rsid w:val="00E31A0F"/>
    <w:rsid w:val="00E33456"/>
    <w:rsid w:val="00E359F1"/>
    <w:rsid w:val="00E3720C"/>
    <w:rsid w:val="00E41D92"/>
    <w:rsid w:val="00E4654A"/>
    <w:rsid w:val="00E50133"/>
    <w:rsid w:val="00E508E5"/>
    <w:rsid w:val="00E524F8"/>
    <w:rsid w:val="00E74A70"/>
    <w:rsid w:val="00E828CB"/>
    <w:rsid w:val="00E87DDE"/>
    <w:rsid w:val="00E9283F"/>
    <w:rsid w:val="00EA6AB0"/>
    <w:rsid w:val="00EB0965"/>
    <w:rsid w:val="00EC2E1B"/>
    <w:rsid w:val="00ED52DB"/>
    <w:rsid w:val="00ED58D8"/>
    <w:rsid w:val="00ED78EA"/>
    <w:rsid w:val="00EE4109"/>
    <w:rsid w:val="00EE5CAB"/>
    <w:rsid w:val="00EF234B"/>
    <w:rsid w:val="00EF3414"/>
    <w:rsid w:val="00F00EBD"/>
    <w:rsid w:val="00F0423D"/>
    <w:rsid w:val="00F050D5"/>
    <w:rsid w:val="00F12710"/>
    <w:rsid w:val="00F251AA"/>
    <w:rsid w:val="00F2730D"/>
    <w:rsid w:val="00F42744"/>
    <w:rsid w:val="00F46E94"/>
    <w:rsid w:val="00F5344F"/>
    <w:rsid w:val="00F57637"/>
    <w:rsid w:val="00F61ABF"/>
    <w:rsid w:val="00F64E88"/>
    <w:rsid w:val="00F67059"/>
    <w:rsid w:val="00F83D45"/>
    <w:rsid w:val="00FB2287"/>
    <w:rsid w:val="00FB6476"/>
    <w:rsid w:val="00FC0605"/>
    <w:rsid w:val="00FC640C"/>
    <w:rsid w:val="00FC7E4A"/>
    <w:rsid w:val="00FD0DDD"/>
    <w:rsid w:val="00FD31B5"/>
    <w:rsid w:val="00FD4F36"/>
    <w:rsid w:val="00FF0997"/>
    <w:rsid w:val="00FF1304"/>
    <w:rsid w:val="00FF6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8540BC-7940-4518-B6C3-1CE8ABBCE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Обычный2"/>
    <w:qFormat/>
    <w:rsid w:val="00083DBD"/>
    <w:pPr>
      <w:ind w:left="851" w:firstLine="57"/>
    </w:pPr>
    <w:rPr>
      <w:rFonts w:ascii="Times New Roman" w:eastAsia="Times New Roman" w:hAnsi="Times New Roman"/>
      <w:sz w:val="24"/>
    </w:rPr>
  </w:style>
  <w:style w:type="paragraph" w:styleId="1">
    <w:name w:val="heading 1"/>
    <w:aliases w:val="Дополнительное соглашение № __"/>
    <w:basedOn w:val="a1"/>
    <w:next w:val="a1"/>
    <w:link w:val="10"/>
    <w:uiPriority w:val="9"/>
    <w:qFormat/>
    <w:rsid w:val="0071444F"/>
    <w:pPr>
      <w:keepNext/>
      <w:keepLines/>
      <w:spacing w:before="480"/>
      <w:outlineLvl w:val="0"/>
    </w:pPr>
    <w:rPr>
      <w:rFonts w:ascii="Cambria" w:hAnsi="Cambria"/>
      <w:b/>
      <w:bCs/>
      <w:color w:val="365F91"/>
      <w:sz w:val="28"/>
      <w:szCs w:val="28"/>
    </w:rPr>
  </w:style>
  <w:style w:type="paragraph" w:styleId="2">
    <w:name w:val="heading 2"/>
    <w:aliases w:val="Заголовок 222"/>
    <w:basedOn w:val="a1"/>
    <w:next w:val="a1"/>
    <w:link w:val="20"/>
    <w:uiPriority w:val="9"/>
    <w:unhideWhenUsed/>
    <w:qFormat/>
    <w:rsid w:val="003E7FD6"/>
    <w:pPr>
      <w:keepNext/>
      <w:keepLines/>
      <w:spacing w:before="200"/>
      <w:outlineLvl w:val="1"/>
    </w:pPr>
    <w:rPr>
      <w:rFonts w:ascii="Cambria" w:hAnsi="Cambria"/>
      <w:b/>
      <w:bCs/>
      <w:color w:val="4F81BD"/>
      <w:sz w:val="26"/>
      <w:szCs w:val="26"/>
    </w:rPr>
  </w:style>
  <w:style w:type="paragraph" w:styleId="3">
    <w:name w:val="heading 3"/>
    <w:basedOn w:val="a1"/>
    <w:next w:val="a1"/>
    <w:link w:val="30"/>
    <w:uiPriority w:val="9"/>
    <w:semiHidden/>
    <w:unhideWhenUsed/>
    <w:qFormat/>
    <w:rsid w:val="001B2100"/>
    <w:pPr>
      <w:keepNext/>
      <w:keepLines/>
      <w:widowControl w:val="0"/>
      <w:autoSpaceDE w:val="0"/>
      <w:autoSpaceDN w:val="0"/>
      <w:adjustRightInd w:val="0"/>
      <w:spacing w:before="200"/>
      <w:ind w:left="0" w:firstLine="0"/>
      <w:outlineLvl w:val="2"/>
    </w:pPr>
    <w:rPr>
      <w:rFonts w:ascii="Cambria" w:hAnsi="Cambria"/>
      <w:b/>
      <w:bCs/>
      <w:color w:val="4F81BD"/>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link w:val="a6"/>
    <w:qFormat/>
    <w:rsid w:val="00BB2E7A"/>
    <w:pPr>
      <w:shd w:val="clear" w:color="auto" w:fill="FFFFFF"/>
      <w:tabs>
        <w:tab w:val="left" w:pos="4790"/>
        <w:tab w:val="left" w:leader="underscore" w:pos="8064"/>
      </w:tabs>
      <w:jc w:val="center"/>
    </w:pPr>
    <w:rPr>
      <w:color w:val="000000"/>
      <w:spacing w:val="-3"/>
      <w:sz w:val="30"/>
      <w:szCs w:val="30"/>
    </w:rPr>
  </w:style>
  <w:style w:type="character" w:customStyle="1" w:styleId="a6">
    <w:name w:val="Название Знак"/>
    <w:link w:val="a5"/>
    <w:rsid w:val="00BB2E7A"/>
    <w:rPr>
      <w:rFonts w:ascii="Times New Roman" w:eastAsia="Times New Roman" w:hAnsi="Times New Roman" w:cs="Times New Roman"/>
      <w:color w:val="000000"/>
      <w:spacing w:val="-3"/>
      <w:sz w:val="30"/>
      <w:szCs w:val="30"/>
      <w:shd w:val="clear" w:color="auto" w:fill="FFFFFF"/>
      <w:lang w:eastAsia="ru-RU"/>
    </w:rPr>
  </w:style>
  <w:style w:type="character" w:customStyle="1" w:styleId="10">
    <w:name w:val="Заголовок 1 Знак"/>
    <w:aliases w:val="Дополнительное соглашение № __ Знак"/>
    <w:link w:val="1"/>
    <w:uiPriority w:val="9"/>
    <w:rsid w:val="0071444F"/>
    <w:rPr>
      <w:rFonts w:ascii="Cambria" w:eastAsia="Times New Roman" w:hAnsi="Cambria" w:cs="Times New Roman"/>
      <w:b/>
      <w:bCs/>
      <w:color w:val="365F91"/>
      <w:sz w:val="28"/>
      <w:szCs w:val="28"/>
      <w:lang w:eastAsia="ru-RU"/>
    </w:rPr>
  </w:style>
  <w:style w:type="paragraph" w:customStyle="1" w:styleId="a0">
    <w:name w:val="Мой стиль"/>
    <w:basedOn w:val="1"/>
    <w:link w:val="a7"/>
    <w:qFormat/>
    <w:rsid w:val="00CF47EF"/>
    <w:pPr>
      <w:numPr>
        <w:numId w:val="3"/>
      </w:numPr>
    </w:pPr>
    <w:rPr>
      <w:rFonts w:ascii="Times New Roman" w:hAnsi="Times New Roman"/>
      <w:color w:val="auto"/>
      <w:sz w:val="24"/>
    </w:rPr>
  </w:style>
  <w:style w:type="paragraph" w:styleId="a8">
    <w:name w:val="List Paragraph"/>
    <w:basedOn w:val="a1"/>
    <w:uiPriority w:val="34"/>
    <w:qFormat/>
    <w:rsid w:val="00950AE6"/>
    <w:pPr>
      <w:contextualSpacing/>
    </w:pPr>
  </w:style>
  <w:style w:type="character" w:customStyle="1" w:styleId="a7">
    <w:name w:val="Мой стиль Знак"/>
    <w:link w:val="a0"/>
    <w:rsid w:val="00CF47EF"/>
    <w:rPr>
      <w:rFonts w:ascii="Times New Roman" w:eastAsia="Times New Roman" w:hAnsi="Times New Roman" w:cs="Times New Roman"/>
      <w:b/>
      <w:bCs/>
      <w:color w:val="365F91"/>
      <w:sz w:val="24"/>
      <w:szCs w:val="28"/>
      <w:lang w:eastAsia="ru-RU"/>
    </w:rPr>
  </w:style>
  <w:style w:type="paragraph" w:styleId="a9">
    <w:name w:val="footer"/>
    <w:basedOn w:val="a1"/>
    <w:link w:val="aa"/>
    <w:rsid w:val="00AD68DB"/>
    <w:pPr>
      <w:tabs>
        <w:tab w:val="center" w:pos="4677"/>
        <w:tab w:val="right" w:pos="9355"/>
      </w:tabs>
    </w:pPr>
    <w:rPr>
      <w:sz w:val="20"/>
    </w:rPr>
  </w:style>
  <w:style w:type="character" w:customStyle="1" w:styleId="aa">
    <w:name w:val="Нижний колонтитул Знак"/>
    <w:link w:val="a9"/>
    <w:rsid w:val="00AD68DB"/>
    <w:rPr>
      <w:rFonts w:ascii="Times New Roman" w:eastAsia="Times New Roman" w:hAnsi="Times New Roman" w:cs="Times New Roman"/>
      <w:sz w:val="20"/>
      <w:szCs w:val="20"/>
      <w:lang w:eastAsia="ru-RU"/>
    </w:rPr>
  </w:style>
  <w:style w:type="paragraph" w:customStyle="1" w:styleId="ConsNormal">
    <w:name w:val="ConsNormal"/>
    <w:rsid w:val="00FF0997"/>
    <w:pPr>
      <w:widowControl w:val="0"/>
      <w:ind w:left="851" w:firstLine="720"/>
    </w:pPr>
    <w:rPr>
      <w:rFonts w:ascii="Consultant" w:eastAsia="Times New Roman" w:hAnsi="Consultant"/>
      <w:snapToGrid w:val="0"/>
      <w:sz w:val="16"/>
    </w:rPr>
  </w:style>
  <w:style w:type="paragraph" w:styleId="a">
    <w:name w:val="List Number"/>
    <w:basedOn w:val="a1"/>
    <w:uiPriority w:val="99"/>
    <w:unhideWhenUsed/>
    <w:rsid w:val="00E74A70"/>
    <w:pPr>
      <w:numPr>
        <w:numId w:val="2"/>
      </w:numPr>
      <w:contextualSpacing/>
    </w:pPr>
  </w:style>
  <w:style w:type="character" w:styleId="ab">
    <w:name w:val="Hyperlink"/>
    <w:uiPriority w:val="99"/>
    <w:unhideWhenUsed/>
    <w:rsid w:val="004171EC"/>
    <w:rPr>
      <w:color w:val="B24B45"/>
      <w:u w:val="single"/>
    </w:rPr>
  </w:style>
  <w:style w:type="paragraph" w:styleId="21">
    <w:name w:val="Body Text Indent 2"/>
    <w:basedOn w:val="a1"/>
    <w:link w:val="22"/>
    <w:rsid w:val="00E50133"/>
    <w:pPr>
      <w:shd w:val="clear" w:color="auto" w:fill="FFFFFF"/>
      <w:spacing w:before="38" w:line="230" w:lineRule="exact"/>
      <w:ind w:right="24" w:firstLine="28"/>
      <w:jc w:val="both"/>
    </w:pPr>
    <w:rPr>
      <w:color w:val="000000"/>
      <w:sz w:val="20"/>
    </w:rPr>
  </w:style>
  <w:style w:type="character" w:customStyle="1" w:styleId="22">
    <w:name w:val="Основной текст с отступом 2 Знак"/>
    <w:link w:val="21"/>
    <w:rsid w:val="00E50133"/>
    <w:rPr>
      <w:rFonts w:ascii="Times New Roman" w:eastAsia="Times New Roman" w:hAnsi="Times New Roman" w:cs="Times New Roman"/>
      <w:color w:val="000000"/>
      <w:sz w:val="20"/>
      <w:szCs w:val="20"/>
      <w:shd w:val="clear" w:color="auto" w:fill="FFFFFF"/>
      <w:lang w:eastAsia="ru-RU"/>
    </w:rPr>
  </w:style>
  <w:style w:type="paragraph" w:customStyle="1" w:styleId="Iauiue">
    <w:name w:val="Iau?iue"/>
    <w:rsid w:val="008433AB"/>
    <w:pPr>
      <w:overflowPunct w:val="0"/>
      <w:autoSpaceDE w:val="0"/>
      <w:autoSpaceDN w:val="0"/>
      <w:adjustRightInd w:val="0"/>
      <w:ind w:left="851" w:firstLine="57"/>
      <w:textAlignment w:val="baseline"/>
    </w:pPr>
    <w:rPr>
      <w:rFonts w:ascii="Times New Roman" w:eastAsia="Times New Roman" w:hAnsi="Times New Roman"/>
    </w:rPr>
  </w:style>
  <w:style w:type="paragraph" w:styleId="ac">
    <w:name w:val="Balloon Text"/>
    <w:basedOn w:val="a1"/>
    <w:link w:val="ad"/>
    <w:uiPriority w:val="99"/>
    <w:semiHidden/>
    <w:unhideWhenUsed/>
    <w:rsid w:val="007C50D0"/>
    <w:rPr>
      <w:rFonts w:ascii="Tahoma" w:hAnsi="Tahoma" w:cs="Tahoma"/>
      <w:sz w:val="16"/>
      <w:szCs w:val="16"/>
    </w:rPr>
  </w:style>
  <w:style w:type="character" w:customStyle="1" w:styleId="ad">
    <w:name w:val="Текст выноски Знак"/>
    <w:link w:val="ac"/>
    <w:uiPriority w:val="99"/>
    <w:semiHidden/>
    <w:rsid w:val="007C50D0"/>
    <w:rPr>
      <w:rFonts w:ascii="Tahoma" w:eastAsia="Times New Roman" w:hAnsi="Tahoma" w:cs="Tahoma"/>
      <w:sz w:val="16"/>
      <w:szCs w:val="16"/>
      <w:lang w:eastAsia="ru-RU"/>
    </w:rPr>
  </w:style>
  <w:style w:type="paragraph" w:styleId="ae">
    <w:name w:val="TOC Heading"/>
    <w:basedOn w:val="1"/>
    <w:next w:val="a1"/>
    <w:uiPriority w:val="39"/>
    <w:semiHidden/>
    <w:unhideWhenUsed/>
    <w:qFormat/>
    <w:rsid w:val="003E7FD6"/>
    <w:pPr>
      <w:spacing w:line="276" w:lineRule="auto"/>
      <w:ind w:left="0" w:firstLine="0"/>
      <w:outlineLvl w:val="9"/>
    </w:pPr>
  </w:style>
  <w:style w:type="character" w:customStyle="1" w:styleId="20">
    <w:name w:val="Заголовок 2 Знак"/>
    <w:aliases w:val="Заголовок 222 Знак"/>
    <w:link w:val="2"/>
    <w:uiPriority w:val="9"/>
    <w:rsid w:val="003E7FD6"/>
    <w:rPr>
      <w:rFonts w:ascii="Cambria" w:eastAsia="Times New Roman" w:hAnsi="Cambria" w:cs="Times New Roman"/>
      <w:b/>
      <w:bCs/>
      <w:color w:val="4F81BD"/>
      <w:sz w:val="26"/>
      <w:szCs w:val="26"/>
      <w:lang w:eastAsia="ru-RU"/>
    </w:rPr>
  </w:style>
  <w:style w:type="character" w:customStyle="1" w:styleId="30">
    <w:name w:val="Заголовок 3 Знак"/>
    <w:link w:val="3"/>
    <w:uiPriority w:val="9"/>
    <w:semiHidden/>
    <w:rsid w:val="001B2100"/>
    <w:rPr>
      <w:rFonts w:ascii="Cambria" w:eastAsia="Times New Roman" w:hAnsi="Cambria" w:cs="Times New Roman"/>
      <w:b/>
      <w:bCs/>
      <w:color w:val="4F81BD"/>
      <w:sz w:val="20"/>
      <w:szCs w:val="20"/>
      <w:lang w:eastAsia="ru-RU"/>
    </w:rPr>
  </w:style>
  <w:style w:type="table" w:styleId="af">
    <w:name w:val="Table Grid"/>
    <w:basedOn w:val="a3"/>
    <w:uiPriority w:val="59"/>
    <w:rsid w:val="001B2100"/>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1"/>
    <w:link w:val="af1"/>
    <w:uiPriority w:val="99"/>
    <w:rsid w:val="001B2100"/>
    <w:pPr>
      <w:ind w:left="0" w:firstLine="0"/>
    </w:pPr>
    <w:rPr>
      <w:sz w:val="20"/>
    </w:rPr>
  </w:style>
  <w:style w:type="character" w:customStyle="1" w:styleId="af1">
    <w:name w:val="Текст сноски Знак"/>
    <w:link w:val="af0"/>
    <w:uiPriority w:val="99"/>
    <w:rsid w:val="001B2100"/>
    <w:rPr>
      <w:rFonts w:ascii="Times New Roman" w:eastAsia="Times New Roman" w:hAnsi="Times New Roman" w:cs="Times New Roman"/>
      <w:sz w:val="20"/>
      <w:szCs w:val="20"/>
      <w:lang w:eastAsia="ru-RU"/>
    </w:rPr>
  </w:style>
  <w:style w:type="character" w:styleId="af2">
    <w:name w:val="footnote reference"/>
    <w:uiPriority w:val="99"/>
    <w:rsid w:val="001B2100"/>
    <w:rPr>
      <w:vertAlign w:val="superscript"/>
    </w:rPr>
  </w:style>
  <w:style w:type="paragraph" w:customStyle="1" w:styleId="ConsPlusNonformat">
    <w:name w:val="ConsPlusNonformat"/>
    <w:uiPriority w:val="99"/>
    <w:rsid w:val="001B2100"/>
    <w:pPr>
      <w:widowControl w:val="0"/>
      <w:autoSpaceDE w:val="0"/>
      <w:autoSpaceDN w:val="0"/>
      <w:adjustRightInd w:val="0"/>
    </w:pPr>
    <w:rPr>
      <w:rFonts w:ascii="Courier New" w:eastAsia="Times New Roman" w:hAnsi="Courier New" w:cs="Courier New"/>
    </w:rPr>
  </w:style>
  <w:style w:type="paragraph" w:customStyle="1" w:styleId="xl24">
    <w:name w:val="xl24"/>
    <w:basedOn w:val="a1"/>
    <w:rsid w:val="001B2100"/>
    <w:pPr>
      <w:pBdr>
        <w:right w:val="single" w:sz="4" w:space="0" w:color="auto"/>
      </w:pBdr>
      <w:spacing w:before="100" w:after="100"/>
      <w:ind w:left="0" w:firstLine="0"/>
    </w:pPr>
    <w:rPr>
      <w:rFonts w:ascii="Arial" w:hAnsi="Arial"/>
      <w:b/>
      <w:szCs w:val="24"/>
    </w:rPr>
  </w:style>
  <w:style w:type="character" w:customStyle="1" w:styleId="af3">
    <w:name w:val="Цветовое выделение"/>
    <w:rsid w:val="001B2100"/>
    <w:rPr>
      <w:b/>
      <w:bCs/>
      <w:color w:val="000080"/>
    </w:rPr>
  </w:style>
  <w:style w:type="paragraph" w:styleId="11">
    <w:name w:val="toc 1"/>
    <w:basedOn w:val="a1"/>
    <w:next w:val="a1"/>
    <w:autoRedefine/>
    <w:uiPriority w:val="39"/>
    <w:unhideWhenUsed/>
    <w:rsid w:val="001B2100"/>
    <w:pPr>
      <w:widowControl w:val="0"/>
      <w:autoSpaceDE w:val="0"/>
      <w:autoSpaceDN w:val="0"/>
      <w:adjustRightInd w:val="0"/>
      <w:spacing w:after="100"/>
      <w:ind w:left="0" w:firstLine="0"/>
    </w:pPr>
    <w:rPr>
      <w:sz w:val="20"/>
    </w:rPr>
  </w:style>
  <w:style w:type="paragraph" w:styleId="23">
    <w:name w:val="toc 2"/>
    <w:basedOn w:val="a1"/>
    <w:next w:val="a1"/>
    <w:autoRedefine/>
    <w:uiPriority w:val="39"/>
    <w:unhideWhenUsed/>
    <w:rsid w:val="001B2100"/>
    <w:pPr>
      <w:widowControl w:val="0"/>
      <w:autoSpaceDE w:val="0"/>
      <w:autoSpaceDN w:val="0"/>
      <w:adjustRightInd w:val="0"/>
      <w:spacing w:after="100"/>
      <w:ind w:left="200" w:firstLine="0"/>
    </w:pPr>
    <w:rPr>
      <w:sz w:val="20"/>
    </w:rPr>
  </w:style>
  <w:style w:type="paragraph" w:styleId="31">
    <w:name w:val="toc 3"/>
    <w:basedOn w:val="a1"/>
    <w:next w:val="a1"/>
    <w:autoRedefine/>
    <w:uiPriority w:val="39"/>
    <w:unhideWhenUsed/>
    <w:rsid w:val="001B2100"/>
    <w:pPr>
      <w:widowControl w:val="0"/>
      <w:autoSpaceDE w:val="0"/>
      <w:autoSpaceDN w:val="0"/>
      <w:adjustRightInd w:val="0"/>
      <w:spacing w:after="100"/>
      <w:ind w:left="400" w:firstLine="0"/>
    </w:pPr>
    <w:rPr>
      <w:sz w:val="20"/>
    </w:rPr>
  </w:style>
  <w:style w:type="character" w:styleId="af4">
    <w:name w:val="annotation reference"/>
    <w:uiPriority w:val="99"/>
    <w:semiHidden/>
    <w:unhideWhenUsed/>
    <w:rsid w:val="001B2100"/>
    <w:rPr>
      <w:sz w:val="16"/>
      <w:szCs w:val="16"/>
    </w:rPr>
  </w:style>
  <w:style w:type="paragraph" w:styleId="af5">
    <w:name w:val="annotation text"/>
    <w:basedOn w:val="a1"/>
    <w:link w:val="af6"/>
    <w:uiPriority w:val="99"/>
    <w:semiHidden/>
    <w:unhideWhenUsed/>
    <w:rsid w:val="001B2100"/>
    <w:pPr>
      <w:widowControl w:val="0"/>
      <w:autoSpaceDE w:val="0"/>
      <w:autoSpaceDN w:val="0"/>
      <w:adjustRightInd w:val="0"/>
      <w:ind w:left="0" w:firstLine="0"/>
    </w:pPr>
    <w:rPr>
      <w:sz w:val="20"/>
    </w:rPr>
  </w:style>
  <w:style w:type="character" w:customStyle="1" w:styleId="af6">
    <w:name w:val="Текст примечания Знак"/>
    <w:link w:val="af5"/>
    <w:uiPriority w:val="99"/>
    <w:semiHidden/>
    <w:rsid w:val="001B2100"/>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1B2100"/>
    <w:rPr>
      <w:b/>
      <w:bCs/>
    </w:rPr>
  </w:style>
  <w:style w:type="character" w:customStyle="1" w:styleId="af8">
    <w:name w:val="Тема примечания Знак"/>
    <w:link w:val="af7"/>
    <w:uiPriority w:val="99"/>
    <w:semiHidden/>
    <w:rsid w:val="001B2100"/>
    <w:rPr>
      <w:rFonts w:ascii="Times New Roman" w:eastAsia="Times New Roman" w:hAnsi="Times New Roman" w:cs="Times New Roman"/>
      <w:b/>
      <w:bCs/>
      <w:sz w:val="20"/>
      <w:szCs w:val="20"/>
      <w:lang w:eastAsia="ru-RU"/>
    </w:rPr>
  </w:style>
  <w:style w:type="paragraph" w:styleId="af9">
    <w:name w:val="Body Text"/>
    <w:basedOn w:val="a1"/>
    <w:link w:val="afa"/>
    <w:uiPriority w:val="99"/>
    <w:semiHidden/>
    <w:unhideWhenUsed/>
    <w:rsid w:val="00722EE5"/>
    <w:pPr>
      <w:spacing w:after="120"/>
    </w:pPr>
  </w:style>
  <w:style w:type="character" w:customStyle="1" w:styleId="afa">
    <w:name w:val="Основной текст Знак"/>
    <w:link w:val="af9"/>
    <w:uiPriority w:val="99"/>
    <w:semiHidden/>
    <w:rsid w:val="00722EE5"/>
    <w:rPr>
      <w:rFonts w:ascii="Times New Roman" w:eastAsia="Times New Roman" w:hAnsi="Times New Roman" w:cs="Times New Roman"/>
      <w:sz w:val="24"/>
      <w:szCs w:val="20"/>
      <w:lang w:eastAsia="ru-RU"/>
    </w:rPr>
  </w:style>
  <w:style w:type="paragraph" w:styleId="afb">
    <w:name w:val="Normal (Web)"/>
    <w:basedOn w:val="a1"/>
    <w:uiPriority w:val="99"/>
    <w:semiHidden/>
    <w:unhideWhenUsed/>
    <w:rsid w:val="00B36120"/>
    <w:pPr>
      <w:spacing w:before="100" w:beforeAutospacing="1" w:after="100" w:afterAutospacing="1"/>
      <w:ind w:left="0" w:firstLine="0"/>
    </w:pPr>
    <w:rPr>
      <w:szCs w:val="24"/>
    </w:rPr>
  </w:style>
  <w:style w:type="paragraph" w:customStyle="1" w:styleId="ConsPlusNormal">
    <w:name w:val="ConsPlusNormal"/>
    <w:basedOn w:val="a1"/>
    <w:rsid w:val="008D0CF8"/>
    <w:pPr>
      <w:autoSpaceDE w:val="0"/>
      <w:autoSpaceDN w:val="0"/>
      <w:ind w:left="0" w:firstLine="0"/>
    </w:pPr>
    <w:rPr>
      <w:rFonts w:ascii="Chevin pro" w:eastAsia="Calibri" w:hAnsi="Chevin pro"/>
      <w:sz w:val="22"/>
      <w:szCs w:val="22"/>
    </w:rPr>
  </w:style>
  <w:style w:type="character" w:customStyle="1" w:styleId="apple-converted-space">
    <w:name w:val="apple-converted-space"/>
    <w:rsid w:val="003658B7"/>
  </w:style>
  <w:style w:type="paragraph" w:customStyle="1" w:styleId="Preformat">
    <w:name w:val="Preformat"/>
    <w:rsid w:val="00450744"/>
    <w:rPr>
      <w:rFonts w:ascii="Courier New" w:eastAsia="Times New Roman" w:hAnsi="Courier New" w:cs="Courier New"/>
    </w:rPr>
  </w:style>
  <w:style w:type="paragraph" w:styleId="afc">
    <w:name w:val="header"/>
    <w:basedOn w:val="a1"/>
    <w:link w:val="afd"/>
    <w:uiPriority w:val="99"/>
    <w:unhideWhenUsed/>
    <w:rsid w:val="00061A63"/>
    <w:pPr>
      <w:tabs>
        <w:tab w:val="center" w:pos="4677"/>
        <w:tab w:val="right" w:pos="9355"/>
      </w:tabs>
    </w:pPr>
  </w:style>
  <w:style w:type="character" w:customStyle="1" w:styleId="afd">
    <w:name w:val="Верхний колонтитул Знак"/>
    <w:link w:val="afc"/>
    <w:uiPriority w:val="99"/>
    <w:rsid w:val="00061A63"/>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2288">
      <w:bodyDiv w:val="1"/>
      <w:marLeft w:val="0"/>
      <w:marRight w:val="0"/>
      <w:marTop w:val="0"/>
      <w:marBottom w:val="0"/>
      <w:divBdr>
        <w:top w:val="none" w:sz="0" w:space="0" w:color="auto"/>
        <w:left w:val="none" w:sz="0" w:space="0" w:color="auto"/>
        <w:bottom w:val="none" w:sz="0" w:space="0" w:color="auto"/>
        <w:right w:val="none" w:sz="0" w:space="0" w:color="auto"/>
      </w:divBdr>
    </w:div>
    <w:div w:id="372265663">
      <w:bodyDiv w:val="1"/>
      <w:marLeft w:val="0"/>
      <w:marRight w:val="0"/>
      <w:marTop w:val="0"/>
      <w:marBottom w:val="0"/>
      <w:divBdr>
        <w:top w:val="none" w:sz="0" w:space="0" w:color="auto"/>
        <w:left w:val="none" w:sz="0" w:space="0" w:color="auto"/>
        <w:bottom w:val="none" w:sz="0" w:space="0" w:color="auto"/>
        <w:right w:val="none" w:sz="0" w:space="0" w:color="auto"/>
      </w:divBdr>
    </w:div>
    <w:div w:id="499392422">
      <w:bodyDiv w:val="1"/>
      <w:marLeft w:val="0"/>
      <w:marRight w:val="0"/>
      <w:marTop w:val="0"/>
      <w:marBottom w:val="0"/>
      <w:divBdr>
        <w:top w:val="none" w:sz="0" w:space="0" w:color="auto"/>
        <w:left w:val="none" w:sz="0" w:space="0" w:color="auto"/>
        <w:bottom w:val="none" w:sz="0" w:space="0" w:color="auto"/>
        <w:right w:val="none" w:sz="0" w:space="0" w:color="auto"/>
      </w:divBdr>
    </w:div>
    <w:div w:id="536702888">
      <w:bodyDiv w:val="1"/>
      <w:marLeft w:val="0"/>
      <w:marRight w:val="0"/>
      <w:marTop w:val="0"/>
      <w:marBottom w:val="0"/>
      <w:divBdr>
        <w:top w:val="none" w:sz="0" w:space="0" w:color="auto"/>
        <w:left w:val="none" w:sz="0" w:space="0" w:color="auto"/>
        <w:bottom w:val="none" w:sz="0" w:space="0" w:color="auto"/>
        <w:right w:val="none" w:sz="0" w:space="0" w:color="auto"/>
      </w:divBdr>
    </w:div>
    <w:div w:id="812601239">
      <w:bodyDiv w:val="1"/>
      <w:marLeft w:val="0"/>
      <w:marRight w:val="0"/>
      <w:marTop w:val="0"/>
      <w:marBottom w:val="0"/>
      <w:divBdr>
        <w:top w:val="none" w:sz="0" w:space="0" w:color="auto"/>
        <w:left w:val="none" w:sz="0" w:space="0" w:color="auto"/>
        <w:bottom w:val="none" w:sz="0" w:space="0" w:color="auto"/>
        <w:right w:val="none" w:sz="0" w:space="0" w:color="auto"/>
      </w:divBdr>
    </w:div>
    <w:div w:id="1373579791">
      <w:bodyDiv w:val="1"/>
      <w:marLeft w:val="0"/>
      <w:marRight w:val="0"/>
      <w:marTop w:val="0"/>
      <w:marBottom w:val="0"/>
      <w:divBdr>
        <w:top w:val="none" w:sz="0" w:space="0" w:color="auto"/>
        <w:left w:val="none" w:sz="0" w:space="0" w:color="auto"/>
        <w:bottom w:val="none" w:sz="0" w:space="0" w:color="auto"/>
        <w:right w:val="none" w:sz="0" w:space="0" w:color="auto"/>
      </w:divBdr>
    </w:div>
    <w:div w:id="1541941587">
      <w:bodyDiv w:val="1"/>
      <w:marLeft w:val="0"/>
      <w:marRight w:val="0"/>
      <w:marTop w:val="0"/>
      <w:marBottom w:val="0"/>
      <w:divBdr>
        <w:top w:val="none" w:sz="0" w:space="0" w:color="auto"/>
        <w:left w:val="none" w:sz="0" w:space="0" w:color="auto"/>
        <w:bottom w:val="none" w:sz="0" w:space="0" w:color="auto"/>
        <w:right w:val="none" w:sz="0" w:space="0" w:color="auto"/>
      </w:divBdr>
    </w:div>
    <w:div w:id="1583569303">
      <w:bodyDiv w:val="1"/>
      <w:marLeft w:val="0"/>
      <w:marRight w:val="0"/>
      <w:marTop w:val="0"/>
      <w:marBottom w:val="0"/>
      <w:divBdr>
        <w:top w:val="none" w:sz="0" w:space="0" w:color="auto"/>
        <w:left w:val="none" w:sz="0" w:space="0" w:color="auto"/>
        <w:bottom w:val="none" w:sz="0" w:space="0" w:color="auto"/>
        <w:right w:val="none" w:sz="0" w:space="0" w:color="auto"/>
      </w:divBdr>
    </w:div>
    <w:div w:id="213355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63A3C-8A52-4FB7-80F9-61DF15BD8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10070</Words>
  <Characters>57405</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67341</CharactersWithSpaces>
  <SharedDoc>false</SharedDoc>
  <HLinks>
    <vt:vector size="6" baseType="variant">
      <vt:variant>
        <vt:i4>6750263</vt:i4>
      </vt:variant>
      <vt:variant>
        <vt:i4>0</vt:i4>
      </vt:variant>
      <vt:variant>
        <vt:i4>0</vt:i4>
      </vt:variant>
      <vt:variant>
        <vt:i4>5</vt:i4>
      </vt:variant>
      <vt:variant>
        <vt:lpwstr>garantf1://12048555.9/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Музичук Владимир Римантасович</dc:creator>
  <cp:lastModifiedBy>Мигранова Регина Фангизовна</cp:lastModifiedBy>
  <cp:revision>2</cp:revision>
  <cp:lastPrinted>2015-09-24T05:50:00Z</cp:lastPrinted>
  <dcterms:created xsi:type="dcterms:W3CDTF">2015-10-02T08:07:00Z</dcterms:created>
  <dcterms:modified xsi:type="dcterms:W3CDTF">2015-10-02T08:07:00Z</dcterms:modified>
</cp:coreProperties>
</file>