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AFF" w:rsidRDefault="00221AFF" w:rsidP="00420824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1AFF" w:rsidRDefault="00221AFF" w:rsidP="00420824">
      <w:pPr>
        <w:pStyle w:val="a5"/>
        <w:rPr>
          <w:rFonts w:ascii="Times New Roman" w:hAnsi="Times New Roman"/>
          <w:b/>
          <w:sz w:val="28"/>
          <w:szCs w:val="28"/>
        </w:rPr>
      </w:pPr>
    </w:p>
    <w:p w:rsidR="00841413" w:rsidRDefault="00841413">
      <w:pPr>
        <w:ind w:left="-284"/>
        <w:rPr>
          <w:b/>
          <w:sz w:val="24"/>
        </w:rPr>
      </w:pPr>
    </w:p>
    <w:p w:rsidR="00901411" w:rsidRDefault="00597C25" w:rsidP="00597C25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Технические требования</w:t>
      </w:r>
    </w:p>
    <w:p w:rsidR="00775C80" w:rsidRDefault="00775C80" w:rsidP="00597C25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к претенденту и оборудованию</w:t>
      </w:r>
    </w:p>
    <w:p w:rsidR="00775C80" w:rsidRDefault="007F5240" w:rsidP="00597C25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для участия в запросе предложений на поставку</w:t>
      </w:r>
      <w:r w:rsidR="00775C80">
        <w:rPr>
          <w:sz w:val="28"/>
          <w:szCs w:val="28"/>
        </w:rPr>
        <w:t xml:space="preserve"> ЗИП на АТС МТ-20.</w:t>
      </w:r>
    </w:p>
    <w:p w:rsidR="00775C80" w:rsidRDefault="00775C80" w:rsidP="007E14FF">
      <w:pPr>
        <w:ind w:left="-284"/>
        <w:rPr>
          <w:sz w:val="28"/>
          <w:szCs w:val="28"/>
        </w:rPr>
      </w:pPr>
    </w:p>
    <w:p w:rsidR="00775C80" w:rsidRDefault="00775C80" w:rsidP="00597C25">
      <w:pPr>
        <w:ind w:left="-284"/>
        <w:jc w:val="both"/>
        <w:rPr>
          <w:b/>
          <w:sz w:val="28"/>
          <w:szCs w:val="28"/>
        </w:rPr>
      </w:pPr>
      <w:r w:rsidRPr="00E83A4B">
        <w:rPr>
          <w:b/>
          <w:sz w:val="28"/>
          <w:szCs w:val="28"/>
        </w:rPr>
        <w:t xml:space="preserve">   </w:t>
      </w:r>
      <w:r w:rsidR="00597C25">
        <w:rPr>
          <w:b/>
          <w:sz w:val="28"/>
          <w:szCs w:val="28"/>
        </w:rPr>
        <w:t xml:space="preserve">   </w:t>
      </w:r>
      <w:r w:rsidRPr="00E83A4B">
        <w:rPr>
          <w:b/>
          <w:sz w:val="28"/>
          <w:szCs w:val="28"/>
        </w:rPr>
        <w:t xml:space="preserve">  </w:t>
      </w:r>
      <w:r w:rsidR="00E30F12">
        <w:rPr>
          <w:b/>
          <w:sz w:val="28"/>
          <w:szCs w:val="28"/>
        </w:rPr>
        <w:t xml:space="preserve">                      </w:t>
      </w:r>
      <w:r w:rsidRPr="00E83A4B">
        <w:rPr>
          <w:b/>
          <w:sz w:val="28"/>
          <w:szCs w:val="28"/>
        </w:rPr>
        <w:t xml:space="preserve"> </w:t>
      </w:r>
      <w:r w:rsidR="00E30F12">
        <w:rPr>
          <w:b/>
          <w:sz w:val="28"/>
          <w:szCs w:val="28"/>
        </w:rPr>
        <w:t xml:space="preserve">         </w:t>
      </w:r>
      <w:r w:rsidRPr="00E83A4B">
        <w:rPr>
          <w:b/>
          <w:sz w:val="28"/>
          <w:szCs w:val="28"/>
        </w:rPr>
        <w:t xml:space="preserve">  </w:t>
      </w:r>
      <w:r w:rsidRPr="00E83A4B">
        <w:rPr>
          <w:b/>
          <w:sz w:val="28"/>
          <w:szCs w:val="28"/>
          <w:lang w:val="en-US"/>
        </w:rPr>
        <w:t>I</w:t>
      </w:r>
      <w:r w:rsidRPr="00E83A4B">
        <w:rPr>
          <w:b/>
          <w:sz w:val="28"/>
          <w:szCs w:val="28"/>
        </w:rPr>
        <w:t>. Требования к участнику:</w:t>
      </w:r>
    </w:p>
    <w:p w:rsidR="00597C25" w:rsidRDefault="00597C25" w:rsidP="00597C25">
      <w:pPr>
        <w:ind w:hanging="284"/>
        <w:jc w:val="both"/>
        <w:rPr>
          <w:sz w:val="28"/>
          <w:szCs w:val="28"/>
        </w:rPr>
      </w:pPr>
      <w:r w:rsidRPr="00597C2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Для оперативного техобслуживания поставляемого ЗИП, участник должен иметь </w:t>
      </w:r>
      <w:r w:rsidRPr="00412F98">
        <w:rPr>
          <w:sz w:val="28"/>
          <w:szCs w:val="28"/>
        </w:rPr>
        <w:t>собственн</w:t>
      </w:r>
      <w:r w:rsidR="00412F98">
        <w:rPr>
          <w:sz w:val="28"/>
          <w:szCs w:val="28"/>
        </w:rPr>
        <w:t xml:space="preserve">ую техническую базу для </w:t>
      </w:r>
      <w:r w:rsidRPr="00412F98">
        <w:rPr>
          <w:sz w:val="28"/>
          <w:szCs w:val="28"/>
        </w:rPr>
        <w:t>тех</w:t>
      </w:r>
      <w:r w:rsidR="00412F98">
        <w:rPr>
          <w:sz w:val="28"/>
          <w:szCs w:val="28"/>
        </w:rPr>
        <w:t>поддержки, и ремонта:</w:t>
      </w:r>
    </w:p>
    <w:p w:rsidR="00597C25" w:rsidRDefault="00597C25" w:rsidP="00597C2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ремонтно-монтажный участок;</w:t>
      </w:r>
      <w:bookmarkStart w:id="0" w:name="_GoBack"/>
      <w:bookmarkEnd w:id="0"/>
    </w:p>
    <w:p w:rsidR="00597C25" w:rsidRDefault="00597C25" w:rsidP="00597C2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современные средства контроля и измерения;</w:t>
      </w:r>
    </w:p>
    <w:p w:rsidR="00597C25" w:rsidRDefault="00597C25" w:rsidP="00E30F12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действующий макет МТ-20/25 для тестирования и технологического прогона.</w:t>
      </w:r>
    </w:p>
    <w:p w:rsidR="00E30F12" w:rsidRPr="00597C25" w:rsidRDefault="00E30F12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 Иметь в своем составе специалистов по всем видам оборудования и ПО МТ-20/25.</w:t>
      </w:r>
    </w:p>
    <w:p w:rsidR="00775C80" w:rsidRDefault="00E30F12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5C80">
        <w:rPr>
          <w:sz w:val="28"/>
          <w:szCs w:val="28"/>
        </w:rPr>
        <w:t xml:space="preserve">Обеспечивать </w:t>
      </w:r>
      <w:proofErr w:type="gramStart"/>
      <w:r w:rsidR="00775C80">
        <w:rPr>
          <w:sz w:val="28"/>
          <w:szCs w:val="28"/>
        </w:rPr>
        <w:t>круглосуточную</w:t>
      </w:r>
      <w:proofErr w:type="gramEnd"/>
      <w:r>
        <w:rPr>
          <w:sz w:val="28"/>
          <w:szCs w:val="28"/>
        </w:rPr>
        <w:t xml:space="preserve"> (365/24)</w:t>
      </w:r>
      <w:r w:rsidR="00775C80">
        <w:rPr>
          <w:sz w:val="28"/>
          <w:szCs w:val="28"/>
        </w:rPr>
        <w:t xml:space="preserve"> техподдержку станций МТ-20</w:t>
      </w:r>
      <w:r>
        <w:rPr>
          <w:sz w:val="28"/>
          <w:szCs w:val="28"/>
        </w:rPr>
        <w:t>/25</w:t>
      </w:r>
      <w:r w:rsidR="00775C8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775C80">
        <w:rPr>
          <w:sz w:val="28"/>
          <w:szCs w:val="28"/>
        </w:rPr>
        <w:t xml:space="preserve">            гарантийный и </w:t>
      </w:r>
      <w:proofErr w:type="spellStart"/>
      <w:r w:rsidR="00775C80">
        <w:rPr>
          <w:sz w:val="28"/>
          <w:szCs w:val="28"/>
        </w:rPr>
        <w:t>постгарантийный</w:t>
      </w:r>
      <w:proofErr w:type="spellEnd"/>
      <w:r w:rsidR="00775C80">
        <w:rPr>
          <w:sz w:val="28"/>
          <w:szCs w:val="28"/>
        </w:rPr>
        <w:t xml:space="preserve"> период.</w:t>
      </w:r>
    </w:p>
    <w:p w:rsidR="00775C80" w:rsidRDefault="00E30F12" w:rsidP="00332C2F">
      <w:pPr>
        <w:ind w:hanging="284"/>
        <w:jc w:val="both"/>
        <w:rPr>
          <w:ins w:id="1" w:author="Сатаев Марат Рамильевич" w:date="2013-05-17T07:58:00Z"/>
          <w:sz w:val="28"/>
          <w:szCs w:val="28"/>
        </w:rPr>
      </w:pPr>
      <w:r>
        <w:rPr>
          <w:sz w:val="28"/>
          <w:szCs w:val="28"/>
        </w:rPr>
        <w:t>4.</w:t>
      </w:r>
      <w:r w:rsidR="00332C2F">
        <w:rPr>
          <w:sz w:val="28"/>
          <w:szCs w:val="28"/>
        </w:rPr>
        <w:t xml:space="preserve"> Необходимо предоставить перечень городов или </w:t>
      </w:r>
      <w:proofErr w:type="gramStart"/>
      <w:r w:rsidR="00332C2F">
        <w:rPr>
          <w:sz w:val="28"/>
          <w:szCs w:val="28"/>
        </w:rPr>
        <w:t>регионов</w:t>
      </w:r>
      <w:proofErr w:type="gramEnd"/>
      <w:r w:rsidR="00332C2F">
        <w:rPr>
          <w:sz w:val="28"/>
          <w:szCs w:val="28"/>
        </w:rPr>
        <w:t xml:space="preserve"> куда ранее </w:t>
      </w:r>
      <w:r w:rsidR="00412F98">
        <w:rPr>
          <w:sz w:val="28"/>
          <w:szCs w:val="28"/>
        </w:rPr>
        <w:t xml:space="preserve">  </w:t>
      </w:r>
      <w:r w:rsidR="00332C2F">
        <w:rPr>
          <w:sz w:val="28"/>
          <w:szCs w:val="28"/>
        </w:rPr>
        <w:t>поставлялось данное оборудование.</w:t>
      </w:r>
    </w:p>
    <w:p w:rsidR="00FC7F32" w:rsidRPr="00412F98" w:rsidRDefault="00FC7F32" w:rsidP="00332C2F">
      <w:pPr>
        <w:ind w:hanging="284"/>
        <w:jc w:val="both"/>
        <w:rPr>
          <w:sz w:val="28"/>
          <w:szCs w:val="28"/>
        </w:rPr>
      </w:pPr>
      <w:r w:rsidRPr="00412F98">
        <w:rPr>
          <w:sz w:val="28"/>
          <w:szCs w:val="28"/>
        </w:rPr>
        <w:t xml:space="preserve">5. Участник должен предоставить работоспособную схему взаимодействия специалистов по  </w:t>
      </w:r>
      <w:proofErr w:type="gramStart"/>
      <w:r w:rsidRPr="00412F98">
        <w:rPr>
          <w:sz w:val="28"/>
          <w:szCs w:val="28"/>
        </w:rPr>
        <w:t>гарантийной</w:t>
      </w:r>
      <w:proofErr w:type="gramEnd"/>
      <w:r w:rsidRPr="00412F98">
        <w:rPr>
          <w:sz w:val="28"/>
          <w:szCs w:val="28"/>
        </w:rPr>
        <w:t xml:space="preserve">  техподдержке оборудования ЗИП. </w:t>
      </w:r>
    </w:p>
    <w:p w:rsidR="00332C2F" w:rsidRDefault="00332C2F" w:rsidP="00332C2F">
      <w:pPr>
        <w:ind w:hanging="284"/>
        <w:jc w:val="both"/>
        <w:rPr>
          <w:sz w:val="28"/>
          <w:szCs w:val="28"/>
        </w:rPr>
      </w:pPr>
    </w:p>
    <w:p w:rsidR="00E30F12" w:rsidRDefault="00775C80" w:rsidP="00E30F12">
      <w:pPr>
        <w:ind w:left="-284"/>
        <w:jc w:val="both"/>
        <w:rPr>
          <w:b/>
          <w:sz w:val="28"/>
          <w:szCs w:val="28"/>
        </w:rPr>
      </w:pPr>
      <w:r w:rsidRPr="00E83A4B">
        <w:rPr>
          <w:b/>
          <w:sz w:val="28"/>
          <w:szCs w:val="28"/>
        </w:rPr>
        <w:t xml:space="preserve">     </w:t>
      </w:r>
      <w:r w:rsidR="00E30F12">
        <w:rPr>
          <w:b/>
          <w:sz w:val="28"/>
          <w:szCs w:val="28"/>
        </w:rPr>
        <w:t xml:space="preserve">           </w:t>
      </w:r>
      <w:r w:rsidRPr="00E83A4B">
        <w:rPr>
          <w:b/>
          <w:sz w:val="28"/>
          <w:szCs w:val="28"/>
        </w:rPr>
        <w:t xml:space="preserve">   </w:t>
      </w:r>
      <w:r w:rsidRPr="00E83A4B">
        <w:rPr>
          <w:b/>
          <w:sz w:val="28"/>
          <w:szCs w:val="28"/>
          <w:lang w:val="en-US"/>
        </w:rPr>
        <w:t>II</w:t>
      </w:r>
      <w:r w:rsidRPr="00E83A4B">
        <w:rPr>
          <w:b/>
          <w:sz w:val="28"/>
          <w:szCs w:val="28"/>
        </w:rPr>
        <w:t xml:space="preserve">. Требования к поставляемому в ЗИП </w:t>
      </w:r>
      <w:proofErr w:type="gramStart"/>
      <w:r w:rsidRPr="00E83A4B">
        <w:rPr>
          <w:b/>
          <w:sz w:val="28"/>
          <w:szCs w:val="28"/>
        </w:rPr>
        <w:t>оборудованию :</w:t>
      </w:r>
      <w:proofErr w:type="gramEnd"/>
    </w:p>
    <w:p w:rsidR="00E30F12" w:rsidRDefault="002A798B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1. Оборудование должно поставляться комплектно, т.е., иметь в своем</w:t>
      </w:r>
      <w:r w:rsidR="00E30F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составе вновь </w:t>
      </w:r>
      <w:proofErr w:type="gramStart"/>
      <w:r>
        <w:rPr>
          <w:sz w:val="28"/>
          <w:szCs w:val="28"/>
        </w:rPr>
        <w:t>изготовленные</w:t>
      </w:r>
      <w:proofErr w:type="gramEnd"/>
      <w:r w:rsidR="00332C2F">
        <w:rPr>
          <w:sz w:val="28"/>
          <w:szCs w:val="28"/>
        </w:rPr>
        <w:t>:</w:t>
      </w:r>
    </w:p>
    <w:p w:rsidR="00E30F12" w:rsidRDefault="00E30F12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798B">
        <w:rPr>
          <w:sz w:val="28"/>
          <w:szCs w:val="28"/>
        </w:rPr>
        <w:t xml:space="preserve">   - </w:t>
      </w:r>
      <w:r w:rsidR="00AB5CEF">
        <w:rPr>
          <w:sz w:val="28"/>
          <w:szCs w:val="28"/>
        </w:rPr>
        <w:t>новое</w:t>
      </w:r>
      <w:r w:rsidR="002A798B">
        <w:rPr>
          <w:sz w:val="28"/>
          <w:szCs w:val="28"/>
        </w:rPr>
        <w:t xml:space="preserve"> устройство;</w:t>
      </w:r>
    </w:p>
    <w:p w:rsidR="00E30F12" w:rsidRDefault="00E30F12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798B">
        <w:rPr>
          <w:sz w:val="28"/>
          <w:szCs w:val="28"/>
        </w:rPr>
        <w:t xml:space="preserve">   - </w:t>
      </w:r>
      <w:proofErr w:type="gramStart"/>
      <w:r w:rsidR="00AB5CEF">
        <w:rPr>
          <w:sz w:val="28"/>
          <w:szCs w:val="28"/>
        </w:rPr>
        <w:t>новую</w:t>
      </w:r>
      <w:proofErr w:type="gramEnd"/>
      <w:r w:rsidR="00AB5CEF">
        <w:rPr>
          <w:sz w:val="28"/>
          <w:szCs w:val="28"/>
        </w:rPr>
        <w:t xml:space="preserve"> </w:t>
      </w:r>
      <w:r w:rsidR="002A798B">
        <w:rPr>
          <w:sz w:val="28"/>
          <w:szCs w:val="28"/>
        </w:rPr>
        <w:t>кросс-плату;</w:t>
      </w:r>
    </w:p>
    <w:p w:rsidR="00E30F12" w:rsidRDefault="00E30F12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798B">
        <w:rPr>
          <w:sz w:val="28"/>
          <w:szCs w:val="28"/>
        </w:rPr>
        <w:t xml:space="preserve">   - </w:t>
      </w:r>
      <w:r w:rsidR="00AB5CEF">
        <w:rPr>
          <w:sz w:val="28"/>
          <w:szCs w:val="28"/>
        </w:rPr>
        <w:t xml:space="preserve">новый </w:t>
      </w:r>
      <w:r w:rsidR="002A798B">
        <w:rPr>
          <w:sz w:val="28"/>
          <w:szCs w:val="28"/>
        </w:rPr>
        <w:t>в</w:t>
      </w:r>
      <w:r w:rsidR="00E83A4B">
        <w:rPr>
          <w:sz w:val="28"/>
          <w:szCs w:val="28"/>
        </w:rPr>
        <w:t>торичный источник питания (ВИП).</w:t>
      </w:r>
    </w:p>
    <w:p w:rsidR="00E30F12" w:rsidRDefault="002A798B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 Все кабельные перемычки должны подключаться к устройствам</w:t>
      </w:r>
      <w:r w:rsidR="00E30F12">
        <w:rPr>
          <w:sz w:val="28"/>
          <w:szCs w:val="28"/>
        </w:rPr>
        <w:t xml:space="preserve"> </w:t>
      </w:r>
      <w:r w:rsidR="00E83A4B">
        <w:rPr>
          <w:sz w:val="28"/>
          <w:szCs w:val="28"/>
        </w:rPr>
        <w:t>через кросс-плату.</w:t>
      </w:r>
    </w:p>
    <w:p w:rsidR="00E30F12" w:rsidRDefault="00597C25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 Поставляемое оборудование должно иметь дату производства не ранее 2011г.</w:t>
      </w:r>
    </w:p>
    <w:p w:rsidR="00E30F12" w:rsidRPr="00E30F12" w:rsidRDefault="00E30F12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E30F12">
        <w:rPr>
          <w:sz w:val="28"/>
          <w:szCs w:val="28"/>
        </w:rPr>
        <w:t xml:space="preserve">При изготовлении </w:t>
      </w:r>
      <w:r>
        <w:rPr>
          <w:sz w:val="28"/>
          <w:szCs w:val="28"/>
        </w:rPr>
        <w:t xml:space="preserve">ЗИП </w:t>
      </w:r>
      <w:r w:rsidRPr="00E30F12">
        <w:rPr>
          <w:sz w:val="28"/>
          <w:szCs w:val="28"/>
        </w:rPr>
        <w:t>должна быть применена современная</w:t>
      </w:r>
      <w:r w:rsidR="00FC7F32">
        <w:rPr>
          <w:sz w:val="28"/>
          <w:szCs w:val="28"/>
        </w:rPr>
        <w:t>, не снят</w:t>
      </w:r>
      <w:r w:rsidR="00412F98">
        <w:rPr>
          <w:sz w:val="28"/>
          <w:szCs w:val="28"/>
        </w:rPr>
        <w:t>о</w:t>
      </w:r>
      <w:r w:rsidR="00FC7F32">
        <w:rPr>
          <w:sz w:val="28"/>
          <w:szCs w:val="28"/>
        </w:rPr>
        <w:t>й с производства</w:t>
      </w:r>
      <w:r w:rsidR="00412F98">
        <w:rPr>
          <w:sz w:val="28"/>
          <w:szCs w:val="28"/>
        </w:rPr>
        <w:t>,</w:t>
      </w:r>
      <w:r w:rsidRPr="00E30F12">
        <w:rPr>
          <w:sz w:val="28"/>
          <w:szCs w:val="28"/>
        </w:rPr>
        <w:t xml:space="preserve"> элементная база</w:t>
      </w:r>
      <w:r w:rsidR="00FC7F32">
        <w:rPr>
          <w:sz w:val="28"/>
          <w:szCs w:val="28"/>
        </w:rPr>
        <w:t>.</w:t>
      </w:r>
      <w:proofErr w:type="gramEnd"/>
      <w:r w:rsidR="00FC7F32">
        <w:rPr>
          <w:sz w:val="28"/>
          <w:szCs w:val="28"/>
        </w:rPr>
        <w:t xml:space="preserve"> Необходимо предоставить список фирм поставляющих данную элемент</w:t>
      </w:r>
      <w:r w:rsidR="00412F98">
        <w:rPr>
          <w:sz w:val="28"/>
          <w:szCs w:val="28"/>
        </w:rPr>
        <w:t>н</w:t>
      </w:r>
      <w:r w:rsidR="00FC7F32">
        <w:rPr>
          <w:sz w:val="28"/>
          <w:szCs w:val="28"/>
        </w:rPr>
        <w:t xml:space="preserve">ую базу. </w:t>
      </w:r>
      <w:r w:rsidRPr="00E30F12">
        <w:rPr>
          <w:sz w:val="28"/>
          <w:szCs w:val="28"/>
        </w:rPr>
        <w:t xml:space="preserve"> </w:t>
      </w:r>
    </w:p>
    <w:p w:rsidR="00E30F12" w:rsidRDefault="00E30F12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A798B">
        <w:rPr>
          <w:sz w:val="28"/>
          <w:szCs w:val="28"/>
        </w:rPr>
        <w:t xml:space="preserve">. Поставляемые в ЗИП блоки должны полностью, а не частично заменять     </w:t>
      </w:r>
      <w:r w:rsidR="00AB5CEF">
        <w:rPr>
          <w:sz w:val="28"/>
          <w:szCs w:val="28"/>
        </w:rPr>
        <w:t>а</w:t>
      </w:r>
      <w:r w:rsidR="002A798B">
        <w:rPr>
          <w:sz w:val="28"/>
          <w:szCs w:val="28"/>
        </w:rPr>
        <w:t>налогичные существующие на МТ-20</w:t>
      </w:r>
      <w:r w:rsidR="00332C2F">
        <w:rPr>
          <w:sz w:val="28"/>
          <w:szCs w:val="28"/>
        </w:rPr>
        <w:t>/25</w:t>
      </w:r>
      <w:r w:rsidR="00E83A4B">
        <w:rPr>
          <w:sz w:val="28"/>
          <w:szCs w:val="28"/>
        </w:rPr>
        <w:t>.</w:t>
      </w:r>
    </w:p>
    <w:p w:rsidR="00E30F12" w:rsidRDefault="00E30F12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0E9D">
        <w:rPr>
          <w:sz w:val="28"/>
          <w:szCs w:val="28"/>
        </w:rPr>
        <w:t>. Поставляемое оборудование должно обеспечить в дальнейшем подключение оборудования СОРМ и ОКС № 7</w:t>
      </w:r>
      <w:r w:rsidR="00E83A4B">
        <w:rPr>
          <w:sz w:val="28"/>
          <w:szCs w:val="28"/>
        </w:rPr>
        <w:t xml:space="preserve"> без дополнительных</w:t>
      </w:r>
      <w:r>
        <w:rPr>
          <w:sz w:val="28"/>
          <w:szCs w:val="28"/>
        </w:rPr>
        <w:t xml:space="preserve"> </w:t>
      </w:r>
      <w:r w:rsidR="00E83A4B">
        <w:rPr>
          <w:sz w:val="28"/>
          <w:szCs w:val="28"/>
        </w:rPr>
        <w:t>доработок (примеры, где подключено).</w:t>
      </w:r>
    </w:p>
    <w:p w:rsidR="00E30F12" w:rsidRDefault="00E30F12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D574D">
        <w:rPr>
          <w:sz w:val="28"/>
          <w:szCs w:val="28"/>
        </w:rPr>
        <w:t>. Поставляемое оборудование должно обеспечить в дальнейшем обработку</w:t>
      </w:r>
      <w:r>
        <w:rPr>
          <w:sz w:val="28"/>
          <w:szCs w:val="28"/>
        </w:rPr>
        <w:t xml:space="preserve"> </w:t>
      </w:r>
      <w:r w:rsidR="00BD574D">
        <w:rPr>
          <w:sz w:val="28"/>
          <w:szCs w:val="28"/>
        </w:rPr>
        <w:t xml:space="preserve">    «длинного» номера (более 22 знаков).</w:t>
      </w:r>
    </w:p>
    <w:p w:rsidR="00E30F12" w:rsidRDefault="00E30F12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A798B">
        <w:rPr>
          <w:sz w:val="28"/>
          <w:szCs w:val="28"/>
        </w:rPr>
        <w:t>. Для повышения надежности и живучести АТС поставляемое</w:t>
      </w:r>
      <w:r>
        <w:rPr>
          <w:sz w:val="28"/>
          <w:szCs w:val="28"/>
        </w:rPr>
        <w:t xml:space="preserve"> </w:t>
      </w:r>
      <w:r w:rsidR="002A798B">
        <w:rPr>
          <w:sz w:val="28"/>
          <w:szCs w:val="28"/>
        </w:rPr>
        <w:t>оборудование должно отвечать условию –</w:t>
      </w:r>
      <w:r w:rsidR="00AB5CEF">
        <w:rPr>
          <w:sz w:val="28"/>
          <w:szCs w:val="28"/>
        </w:rPr>
        <w:t xml:space="preserve"> </w:t>
      </w:r>
      <w:r w:rsidR="002A798B">
        <w:rPr>
          <w:sz w:val="28"/>
          <w:szCs w:val="28"/>
        </w:rPr>
        <w:t>на одном ТЭЗ должно быть</w:t>
      </w:r>
      <w:r>
        <w:rPr>
          <w:sz w:val="28"/>
          <w:szCs w:val="28"/>
        </w:rPr>
        <w:t xml:space="preserve"> </w:t>
      </w:r>
      <w:r w:rsidR="00E83A4B">
        <w:rPr>
          <w:sz w:val="28"/>
          <w:szCs w:val="28"/>
        </w:rPr>
        <w:t>не более одного устройства.</w:t>
      </w:r>
    </w:p>
    <w:p w:rsidR="00AB5CEF" w:rsidRPr="00C75AB5" w:rsidRDefault="00E30F12" w:rsidP="00E30F12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5CEF">
        <w:rPr>
          <w:sz w:val="28"/>
          <w:szCs w:val="28"/>
        </w:rPr>
        <w:t>. Гарантийный срок не менее 3 лет.</w:t>
      </w:r>
    </w:p>
    <w:p w:rsidR="00D844A2" w:rsidRDefault="00D844A2" w:rsidP="00597C25">
      <w:pPr>
        <w:ind w:left="-284"/>
        <w:jc w:val="both"/>
        <w:rPr>
          <w:sz w:val="28"/>
          <w:szCs w:val="28"/>
        </w:rPr>
      </w:pPr>
    </w:p>
    <w:p w:rsidR="00412F98" w:rsidRPr="00C75AB5" w:rsidRDefault="00412F98" w:rsidP="00597C2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Начальник станционного цеха №1                              Попов С.В.</w:t>
      </w:r>
    </w:p>
    <w:sectPr w:rsidR="00412F98" w:rsidRPr="00C75AB5" w:rsidSect="00EF2718">
      <w:pgSz w:w="11906" w:h="16838"/>
      <w:pgMar w:top="709" w:right="849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226C3"/>
    <w:multiLevelType w:val="hybridMultilevel"/>
    <w:tmpl w:val="35F0B056"/>
    <w:lvl w:ilvl="0" w:tplc="F008154A">
      <w:start w:val="1"/>
      <w:numFmt w:val="decimal"/>
      <w:lvlText w:val="%1."/>
      <w:lvlJc w:val="left"/>
      <w:pPr>
        <w:tabs>
          <w:tab w:val="num" w:pos="1006"/>
        </w:tabs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6"/>
        </w:tabs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6"/>
        </w:tabs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1">
    <w:nsid w:val="33173E06"/>
    <w:multiLevelType w:val="hybridMultilevel"/>
    <w:tmpl w:val="F4D8B686"/>
    <w:lvl w:ilvl="0" w:tplc="CA18A888">
      <w:start w:val="1"/>
      <w:numFmt w:val="decimal"/>
      <w:lvlText w:val="%1."/>
      <w:lvlJc w:val="left"/>
      <w:pPr>
        <w:tabs>
          <w:tab w:val="num" w:pos="1006"/>
        </w:tabs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6"/>
        </w:tabs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6"/>
        </w:tabs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2">
    <w:nsid w:val="55AA3475"/>
    <w:multiLevelType w:val="singleLevel"/>
    <w:tmpl w:val="42728E04"/>
    <w:lvl w:ilvl="0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</w:abstractNum>
  <w:abstractNum w:abstractNumId="3">
    <w:nsid w:val="69A53640"/>
    <w:multiLevelType w:val="singleLevel"/>
    <w:tmpl w:val="06925792"/>
    <w:lvl w:ilvl="0">
      <w:start w:val="2"/>
      <w:numFmt w:val="decimal"/>
      <w:lvlText w:val="%1"/>
      <w:lvlJc w:val="left"/>
      <w:pPr>
        <w:tabs>
          <w:tab w:val="num" w:pos="796"/>
        </w:tabs>
        <w:ind w:left="796" w:hanging="360"/>
      </w:pPr>
      <w:rPr>
        <w:rFonts w:hint="default"/>
      </w:rPr>
    </w:lvl>
  </w:abstractNum>
  <w:abstractNum w:abstractNumId="4">
    <w:nsid w:val="761E33B6"/>
    <w:multiLevelType w:val="singleLevel"/>
    <w:tmpl w:val="F7AC0274"/>
    <w:lvl w:ilvl="0">
      <w:start w:val="1"/>
      <w:numFmt w:val="decimal"/>
      <w:lvlText w:val="%1."/>
      <w:lvlJc w:val="left"/>
      <w:pPr>
        <w:tabs>
          <w:tab w:val="num" w:pos="1216"/>
        </w:tabs>
        <w:ind w:left="1216" w:hanging="360"/>
      </w:pPr>
      <w:rPr>
        <w:rFonts w:hint="default"/>
      </w:rPr>
    </w:lvl>
  </w:abstractNum>
  <w:abstractNum w:abstractNumId="5">
    <w:nsid w:val="78BB5DFC"/>
    <w:multiLevelType w:val="hybridMultilevel"/>
    <w:tmpl w:val="9EC8E7EC"/>
    <w:lvl w:ilvl="0" w:tplc="00FE5698">
      <w:start w:val="3"/>
      <w:numFmt w:val="decimal"/>
      <w:lvlText w:val="%1.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6"/>
        </w:tabs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6"/>
        </w:tabs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6"/>
        </w:tabs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6"/>
        </w:tabs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6"/>
        </w:tabs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6"/>
        </w:tabs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6"/>
        </w:tabs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6"/>
        </w:tabs>
        <w:ind w:left="661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29"/>
    <w:rsid w:val="00000929"/>
    <w:rsid w:val="00023151"/>
    <w:rsid w:val="00070E9D"/>
    <w:rsid w:val="000736C9"/>
    <w:rsid w:val="00091905"/>
    <w:rsid w:val="000F6CCE"/>
    <w:rsid w:val="00101438"/>
    <w:rsid w:val="001025F2"/>
    <w:rsid w:val="00171F63"/>
    <w:rsid w:val="001B2F7E"/>
    <w:rsid w:val="001E1245"/>
    <w:rsid w:val="001F280F"/>
    <w:rsid w:val="00221AFF"/>
    <w:rsid w:val="0024496C"/>
    <w:rsid w:val="00290B30"/>
    <w:rsid w:val="002958FA"/>
    <w:rsid w:val="002A798B"/>
    <w:rsid w:val="00332C2F"/>
    <w:rsid w:val="00393273"/>
    <w:rsid w:val="003F4046"/>
    <w:rsid w:val="00412F98"/>
    <w:rsid w:val="00420824"/>
    <w:rsid w:val="00483912"/>
    <w:rsid w:val="00507F7D"/>
    <w:rsid w:val="00576DBB"/>
    <w:rsid w:val="00585AA2"/>
    <w:rsid w:val="00597C25"/>
    <w:rsid w:val="00597CF2"/>
    <w:rsid w:val="005C55D1"/>
    <w:rsid w:val="005F70A4"/>
    <w:rsid w:val="00630141"/>
    <w:rsid w:val="00775C80"/>
    <w:rsid w:val="007959CA"/>
    <w:rsid w:val="00797CEB"/>
    <w:rsid w:val="007B6616"/>
    <w:rsid w:val="007E14FF"/>
    <w:rsid w:val="007F5240"/>
    <w:rsid w:val="00817566"/>
    <w:rsid w:val="00841413"/>
    <w:rsid w:val="008C1C9E"/>
    <w:rsid w:val="00901411"/>
    <w:rsid w:val="009177D1"/>
    <w:rsid w:val="009C715F"/>
    <w:rsid w:val="009D68C6"/>
    <w:rsid w:val="00A63867"/>
    <w:rsid w:val="00AB5CEF"/>
    <w:rsid w:val="00B048C1"/>
    <w:rsid w:val="00B3730D"/>
    <w:rsid w:val="00B62BC9"/>
    <w:rsid w:val="00B63B51"/>
    <w:rsid w:val="00BD574D"/>
    <w:rsid w:val="00BF5EEE"/>
    <w:rsid w:val="00C2341C"/>
    <w:rsid w:val="00C30CDF"/>
    <w:rsid w:val="00C5048B"/>
    <w:rsid w:val="00C75AB5"/>
    <w:rsid w:val="00CA0F03"/>
    <w:rsid w:val="00CD5EC0"/>
    <w:rsid w:val="00D20698"/>
    <w:rsid w:val="00D844A2"/>
    <w:rsid w:val="00DA342F"/>
    <w:rsid w:val="00E30F12"/>
    <w:rsid w:val="00E83A4B"/>
    <w:rsid w:val="00E9766A"/>
    <w:rsid w:val="00ED4164"/>
    <w:rsid w:val="00EE6FB8"/>
    <w:rsid w:val="00EF2718"/>
    <w:rsid w:val="00FA1FCE"/>
    <w:rsid w:val="00FB2FEE"/>
    <w:rsid w:val="00FC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alloon Text"/>
    <w:basedOn w:val="a"/>
    <w:semiHidden/>
    <w:rsid w:val="00CD5EC0"/>
    <w:rPr>
      <w:rFonts w:ascii="Tahoma" w:hAnsi="Tahoma" w:cs="Tahoma"/>
      <w:sz w:val="16"/>
      <w:szCs w:val="16"/>
    </w:rPr>
  </w:style>
  <w:style w:type="paragraph" w:styleId="a5">
    <w:name w:val="Plain Text"/>
    <w:basedOn w:val="a"/>
    <w:rsid w:val="00420824"/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597C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alloon Text"/>
    <w:basedOn w:val="a"/>
    <w:semiHidden/>
    <w:rsid w:val="00CD5EC0"/>
    <w:rPr>
      <w:rFonts w:ascii="Tahoma" w:hAnsi="Tahoma" w:cs="Tahoma"/>
      <w:sz w:val="16"/>
      <w:szCs w:val="16"/>
    </w:rPr>
  </w:style>
  <w:style w:type="paragraph" w:styleId="a5">
    <w:name w:val="Plain Text"/>
    <w:basedOn w:val="a"/>
    <w:rsid w:val="00420824"/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597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 Щ Е С Т В О   С   О Г Р А Н И Ч Е Н Н О Й   О Т В Е С Т В Е Н Н О С Т Ь Ю</vt:lpstr>
    </vt:vector>
  </TitlesOfParts>
  <Company>INFORMTEL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Е С Т В О   С   О Г Р А Н И Ч Е Н Н О Й   О Т В Е С Т В Е Н Н О С Т Ь Ю</dc:title>
  <dc:creator>Rustam</dc:creator>
  <cp:lastModifiedBy>Мигранова Регина Фангизовна</cp:lastModifiedBy>
  <cp:revision>2</cp:revision>
  <cp:lastPrinted>2013-05-14T04:28:00Z</cp:lastPrinted>
  <dcterms:created xsi:type="dcterms:W3CDTF">2013-05-20T04:37:00Z</dcterms:created>
  <dcterms:modified xsi:type="dcterms:W3CDTF">2013-05-20T04:37:00Z</dcterms:modified>
</cp:coreProperties>
</file>